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footnotes.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pPr>
      <w:r>
        <w:rPr>
          <w:rFonts w:eastAsia="Times New Roman" w:cs="Arial" w:ascii="Arial" w:hAnsi="Arial"/>
          <w:b/>
          <w:bCs/>
          <w:sz w:val="20"/>
          <w:szCs w:val="20"/>
        </w:rPr>
        <w:t>SUPERINTENDÊNCIA REGIONAL DA RECEITA FEDERAL DO BRASIL NA 4ª REGIÃO FISCAL</w:t>
      </w:r>
      <w:bookmarkStart w:id="0" w:name="_Hlk82471863"/>
    </w:p>
    <w:p>
      <w:pPr>
        <w:pStyle w:val="Normal"/>
        <w:spacing w:lineRule="auto" w:line="312" w:before="120" w:after="288"/>
        <w:jc w:val="center"/>
        <w:rPr>
          <w:rFonts w:ascii="Arial" w:hAnsi="Arial" w:cs="Arial"/>
          <w:color w:val="000000"/>
          <w:sz w:val="20"/>
          <w:szCs w:val="20"/>
        </w:rPr>
      </w:pPr>
      <w:r>
        <w:rPr>
          <w:rFonts w:cs="Arial" w:ascii="Arial" w:hAnsi="Arial"/>
          <w:color w:themeColor="text1" w:val="000000"/>
          <w:sz w:val="20"/>
          <w:szCs w:val="20"/>
        </w:rPr>
        <w:t>(Processo Administrativo n° 13083.093319/2023-44)</w:t>
      </w:r>
    </w:p>
    <w:p>
      <w:pPr>
        <w:pStyle w:val="Nivel01"/>
        <w:numPr>
          <w:ilvl w:val="0"/>
          <w:numId w:val="2"/>
        </w:numPr>
        <w:rPr/>
      </w:pPr>
      <w:r>
        <w:rPr/>
        <w:t>CONDIÇÕES GERAIS DA CONTRATAÇÃO</w:t>
      </w:r>
    </w:p>
    <w:p>
      <w:pPr>
        <w:pStyle w:val="Nivel2"/>
        <w:numPr>
          <w:ilvl w:val="1"/>
          <w:numId w:val="3"/>
        </w:numPr>
        <w:ind w:hanging="0" w:left="0"/>
        <w:rPr/>
      </w:pPr>
      <w:r>
        <w:rPr/>
        <w:t xml:space="preserve">Contratação de serviços continuados </w:t>
      </w:r>
      <w:r>
        <w:rPr>
          <w:u w:val="single"/>
        </w:rPr>
        <w:t>administrativos auxiliares</w:t>
      </w:r>
      <w:r>
        <w:rPr/>
        <w:t xml:space="preserve">, de </w:t>
      </w:r>
      <w:r>
        <w:rPr>
          <w:u w:val="single"/>
        </w:rPr>
        <w:t>condução de veículos oficiais</w:t>
      </w:r>
      <w:r>
        <w:rPr/>
        <w:t xml:space="preserve"> e de </w:t>
      </w:r>
      <w:r>
        <w:rPr>
          <w:u w:val="single"/>
        </w:rPr>
        <w:t>assistência à operacionalização dos procedimentos e rotinas de Ouvidoria Pública</w:t>
      </w:r>
      <w:r>
        <w:rPr/>
        <w:t>, a serem executados com regime de dedicação exclusiva de mão de obra (</w:t>
      </w:r>
      <w:r>
        <w:rPr>
          <w:u w:val="single"/>
        </w:rPr>
        <w:t>recepcionista, auxiliar de carga e descarga, copeiro, gerente de depósito, armazenista, motorista e assistente de ouvidoria</w:t>
      </w:r>
      <w:r>
        <w:rPr/>
        <w:t>), nos termos da tabela abaixo, conforme condições e exigências estabelecidas neste instrumento.</w:t>
      </w:r>
    </w:p>
    <w:tbl>
      <w:tblPr>
        <w:tblW w:w="14560" w:type="dxa"/>
        <w:jc w:val="left"/>
        <w:tblInd w:w="-2" w:type="dxa"/>
        <w:tblLayout w:type="fixed"/>
        <w:tblCellMar>
          <w:top w:w="0" w:type="dxa"/>
          <w:left w:w="28" w:type="dxa"/>
          <w:bottom w:w="0" w:type="dxa"/>
          <w:right w:w="28" w:type="dxa"/>
        </w:tblCellMar>
        <w:tblLook w:firstRow="1" w:noVBand="1" w:lastRow="0" w:firstColumn="1" w:lastColumn="0" w:noHBand="0" w:val="04a0"/>
      </w:tblPr>
      <w:tblGrid>
        <w:gridCol w:w="764"/>
        <w:gridCol w:w="572"/>
        <w:gridCol w:w="2024"/>
        <w:gridCol w:w="809"/>
        <w:gridCol w:w="1187"/>
        <w:gridCol w:w="1140"/>
        <w:gridCol w:w="1184"/>
        <w:gridCol w:w="1140"/>
        <w:gridCol w:w="1306"/>
        <w:gridCol w:w="958"/>
        <w:gridCol w:w="1185"/>
        <w:gridCol w:w="1171"/>
        <w:gridCol w:w="1119"/>
      </w:tblGrid>
      <w:tr>
        <w:trPr>
          <w:trHeight w:val="555" w:hRule="atLeast"/>
        </w:trPr>
        <w:tc>
          <w:tcPr>
            <w:tcW w:w="764" w:type="dxa"/>
            <w:tcBorders>
              <w:top w:val="single" w:sz="2" w:space="0" w:color="000000"/>
              <w:left w:val="single" w:sz="2" w:space="0" w:color="000000"/>
              <w:bottom w:val="single" w:sz="2" w:space="0" w:color="000000"/>
            </w:tcBorders>
            <w:shd w:color="auto" w:fill="DCDCDC" w:val="clear"/>
            <w:vAlign w:val="center"/>
          </w:tcPr>
          <w:p>
            <w:pPr>
              <w:pStyle w:val="Normal"/>
              <w:jc w:val="center"/>
              <w:rPr>
                <w:rFonts w:ascii="Arial" w:hAnsi="Arial"/>
                <w:sz w:val="16"/>
                <w:szCs w:val="16"/>
              </w:rPr>
            </w:pPr>
            <w:r>
              <w:rPr>
                <w:rFonts w:ascii="Arial" w:hAnsi="Arial"/>
                <w:b/>
                <w:sz w:val="16"/>
                <w:szCs w:val="16"/>
              </w:rPr>
              <w:t>GRUPO</w:t>
            </w:r>
          </w:p>
        </w:tc>
        <w:tc>
          <w:tcPr>
            <w:tcW w:w="572" w:type="dxa"/>
            <w:tcBorders>
              <w:top w:val="single" w:sz="2" w:space="0" w:color="000000"/>
              <w:left w:val="single" w:sz="2" w:space="0" w:color="000000"/>
              <w:bottom w:val="single" w:sz="2" w:space="0" w:color="000000"/>
            </w:tcBorders>
            <w:shd w:color="auto" w:fill="DCDCDC" w:val="clear"/>
            <w:vAlign w:val="center"/>
          </w:tcPr>
          <w:p>
            <w:pPr>
              <w:pStyle w:val="Normal"/>
              <w:jc w:val="center"/>
              <w:rPr>
                <w:rFonts w:ascii="Arial" w:hAnsi="Arial"/>
                <w:sz w:val="16"/>
                <w:szCs w:val="16"/>
              </w:rPr>
            </w:pPr>
            <w:r>
              <w:rPr>
                <w:rFonts w:ascii="Arial" w:hAnsi="Arial"/>
                <w:b/>
                <w:sz w:val="16"/>
                <w:szCs w:val="16"/>
              </w:rPr>
              <w:t>ITEM</w:t>
            </w:r>
          </w:p>
        </w:tc>
        <w:tc>
          <w:tcPr>
            <w:tcW w:w="2024" w:type="dxa"/>
            <w:tcBorders>
              <w:top w:val="single" w:sz="2" w:space="0" w:color="000000"/>
              <w:left w:val="single" w:sz="2" w:space="0" w:color="000000"/>
              <w:bottom w:val="single" w:sz="2" w:space="0" w:color="000000"/>
            </w:tcBorders>
            <w:shd w:color="auto" w:fill="DCDCDC" w:val="clear"/>
            <w:vAlign w:val="center"/>
          </w:tcPr>
          <w:p>
            <w:pPr>
              <w:pStyle w:val="Normal"/>
              <w:jc w:val="center"/>
              <w:rPr>
                <w:rFonts w:ascii="Arial" w:hAnsi="Arial"/>
                <w:sz w:val="16"/>
                <w:szCs w:val="16"/>
              </w:rPr>
            </w:pPr>
            <w:r>
              <w:rPr>
                <w:rFonts w:ascii="Arial" w:hAnsi="Arial"/>
                <w:b/>
                <w:sz w:val="16"/>
                <w:szCs w:val="16"/>
              </w:rPr>
              <w:t>ESPECIFICAÇÃO</w:t>
            </w:r>
          </w:p>
        </w:tc>
        <w:tc>
          <w:tcPr>
            <w:tcW w:w="809" w:type="dxa"/>
            <w:tcBorders>
              <w:top w:val="single" w:sz="2" w:space="0" w:color="000000"/>
              <w:left w:val="single" w:sz="2" w:space="0" w:color="000000"/>
              <w:bottom w:val="single" w:sz="2" w:space="0" w:color="000000"/>
            </w:tcBorders>
            <w:shd w:color="auto" w:fill="DCDCDC" w:val="clear"/>
            <w:vAlign w:val="center"/>
          </w:tcPr>
          <w:p>
            <w:pPr>
              <w:pStyle w:val="Normal"/>
              <w:jc w:val="center"/>
              <w:rPr>
                <w:rFonts w:ascii="Arial" w:hAnsi="Arial"/>
                <w:sz w:val="16"/>
                <w:szCs w:val="16"/>
              </w:rPr>
            </w:pPr>
            <w:r>
              <w:rPr>
                <w:rFonts w:ascii="Arial" w:hAnsi="Arial"/>
                <w:b/>
                <w:sz w:val="16"/>
                <w:szCs w:val="16"/>
              </w:rPr>
              <w:t>CATSER</w:t>
            </w:r>
          </w:p>
        </w:tc>
        <w:tc>
          <w:tcPr>
            <w:tcW w:w="1187" w:type="dxa"/>
            <w:tcBorders>
              <w:top w:val="single" w:sz="2" w:space="0" w:color="000000"/>
              <w:left w:val="single" w:sz="2" w:space="0" w:color="000000"/>
              <w:bottom w:val="single" w:sz="2" w:space="0" w:color="000000"/>
            </w:tcBorders>
            <w:shd w:color="auto" w:fill="DCDCDC" w:val="clear"/>
            <w:vAlign w:val="center"/>
          </w:tcPr>
          <w:p>
            <w:pPr>
              <w:pStyle w:val="Normal"/>
              <w:jc w:val="center"/>
              <w:rPr>
                <w:rFonts w:ascii="Arial" w:hAnsi="Arial"/>
                <w:sz w:val="16"/>
                <w:szCs w:val="16"/>
              </w:rPr>
            </w:pPr>
            <w:r>
              <w:rPr>
                <w:rFonts w:ascii="Arial" w:hAnsi="Arial"/>
                <w:b/>
                <w:sz w:val="16"/>
                <w:szCs w:val="16"/>
              </w:rPr>
              <w:t>LOCAL DE PRESTAÇÃO</w:t>
            </w:r>
          </w:p>
        </w:tc>
        <w:tc>
          <w:tcPr>
            <w:tcW w:w="1140" w:type="dxa"/>
            <w:tcBorders>
              <w:top w:val="single" w:sz="2" w:space="0" w:color="000000"/>
              <w:left w:val="single" w:sz="2" w:space="0" w:color="000000"/>
              <w:bottom w:val="single" w:sz="2" w:space="0" w:color="000000"/>
            </w:tcBorders>
            <w:shd w:color="auto" w:fill="DCDCDC" w:val="clear"/>
            <w:vAlign w:val="center"/>
          </w:tcPr>
          <w:p>
            <w:pPr>
              <w:pStyle w:val="Normal"/>
              <w:jc w:val="center"/>
              <w:rPr>
                <w:rFonts w:ascii="Arial" w:hAnsi="Arial"/>
                <w:sz w:val="16"/>
                <w:szCs w:val="16"/>
              </w:rPr>
            </w:pPr>
            <w:r>
              <w:rPr>
                <w:rFonts w:ascii="Arial" w:hAnsi="Arial"/>
                <w:b/>
                <w:sz w:val="16"/>
                <w:szCs w:val="16"/>
              </w:rPr>
              <w:t>UNIDADE DE MEDIDA</w:t>
            </w:r>
          </w:p>
        </w:tc>
        <w:tc>
          <w:tcPr>
            <w:tcW w:w="1184" w:type="dxa"/>
            <w:tcBorders>
              <w:top w:val="single" w:sz="2" w:space="0" w:color="000000"/>
              <w:left w:val="single" w:sz="2" w:space="0" w:color="000000"/>
              <w:bottom w:val="single" w:sz="2" w:space="0" w:color="000000"/>
            </w:tcBorders>
            <w:shd w:color="auto" w:fill="DCDCDC" w:val="clear"/>
            <w:vAlign w:val="center"/>
          </w:tcPr>
          <w:p>
            <w:pPr>
              <w:pStyle w:val="Normal"/>
              <w:jc w:val="center"/>
              <w:rPr>
                <w:rFonts w:ascii="Arial" w:hAnsi="Arial"/>
                <w:sz w:val="16"/>
                <w:szCs w:val="16"/>
              </w:rPr>
            </w:pPr>
            <w:r>
              <w:rPr>
                <w:rFonts w:ascii="Arial" w:hAnsi="Arial"/>
                <w:b/>
                <w:sz w:val="16"/>
                <w:szCs w:val="16"/>
              </w:rPr>
              <w:t>QUANTIDADE</w:t>
              <w:br/>
              <w:t>[A]</w:t>
            </w:r>
          </w:p>
        </w:tc>
        <w:tc>
          <w:tcPr>
            <w:tcW w:w="1140" w:type="dxa"/>
            <w:tcBorders>
              <w:top w:val="single" w:sz="2" w:space="0" w:color="000000"/>
              <w:left w:val="single" w:sz="2" w:space="0" w:color="000000"/>
              <w:bottom w:val="single" w:sz="2" w:space="0" w:color="000000"/>
            </w:tcBorders>
            <w:shd w:color="auto" w:fill="DCDCDC" w:val="clear"/>
            <w:vAlign w:val="center"/>
          </w:tcPr>
          <w:p>
            <w:pPr>
              <w:pStyle w:val="Normal"/>
              <w:jc w:val="center"/>
              <w:rPr>
                <w:rFonts w:ascii="Arial" w:hAnsi="Arial"/>
                <w:sz w:val="16"/>
                <w:szCs w:val="16"/>
              </w:rPr>
            </w:pPr>
            <w:r>
              <w:rPr>
                <w:rFonts w:ascii="Arial" w:hAnsi="Arial"/>
                <w:b/>
                <w:sz w:val="16"/>
                <w:szCs w:val="16"/>
              </w:rPr>
              <w:t>QUANTIDADE DE MESES</w:t>
              <w:br/>
              <w:t>[B]</w:t>
            </w:r>
          </w:p>
        </w:tc>
        <w:tc>
          <w:tcPr>
            <w:tcW w:w="1306" w:type="dxa"/>
            <w:tcBorders>
              <w:top w:val="single" w:sz="2" w:space="0" w:color="000000"/>
              <w:left w:val="single" w:sz="2" w:space="0" w:color="000000"/>
              <w:bottom w:val="single" w:sz="2" w:space="0" w:color="000000"/>
            </w:tcBorders>
            <w:shd w:color="auto" w:fill="DCDCDC" w:val="clear"/>
            <w:vAlign w:val="center"/>
          </w:tcPr>
          <w:p>
            <w:pPr>
              <w:pStyle w:val="Normal"/>
              <w:jc w:val="center"/>
              <w:rPr>
                <w:rFonts w:ascii="Arial" w:hAnsi="Arial"/>
                <w:sz w:val="16"/>
                <w:szCs w:val="16"/>
              </w:rPr>
            </w:pPr>
            <w:r>
              <w:rPr>
                <w:rFonts w:ascii="Arial" w:hAnsi="Arial"/>
                <w:b/>
                <w:sz w:val="16"/>
                <w:szCs w:val="16"/>
              </w:rPr>
              <w:t>QUANTIDADE TOTAL</w:t>
              <w:br/>
              <w:t>[C] = [A] x [B]</w:t>
            </w:r>
          </w:p>
        </w:tc>
        <w:tc>
          <w:tcPr>
            <w:tcW w:w="958" w:type="dxa"/>
            <w:tcBorders>
              <w:top w:val="single" w:sz="2" w:space="0" w:color="000000"/>
              <w:left w:val="single" w:sz="2" w:space="0" w:color="000000"/>
              <w:bottom w:val="single" w:sz="2" w:space="0" w:color="000000"/>
            </w:tcBorders>
            <w:shd w:color="auto" w:fill="DCDCDC" w:val="clear"/>
            <w:vAlign w:val="center"/>
          </w:tcPr>
          <w:p>
            <w:pPr>
              <w:pStyle w:val="Normal"/>
              <w:jc w:val="center"/>
              <w:rPr>
                <w:rFonts w:ascii="Arial" w:hAnsi="Arial"/>
                <w:sz w:val="16"/>
                <w:szCs w:val="16"/>
              </w:rPr>
            </w:pPr>
            <w:r>
              <w:rPr>
                <w:rFonts w:ascii="Arial" w:hAnsi="Arial"/>
                <w:b/>
                <w:sz w:val="16"/>
                <w:szCs w:val="16"/>
              </w:rPr>
              <w:t>VALOR UNITÁRIO</w:t>
              <w:br/>
              <w:t>[D]</w:t>
            </w:r>
          </w:p>
        </w:tc>
        <w:tc>
          <w:tcPr>
            <w:tcW w:w="1185" w:type="dxa"/>
            <w:tcBorders>
              <w:top w:val="single" w:sz="2" w:space="0" w:color="000000"/>
              <w:left w:val="single" w:sz="2" w:space="0" w:color="000000"/>
              <w:bottom w:val="single" w:sz="2" w:space="0" w:color="000000"/>
            </w:tcBorders>
            <w:shd w:color="auto" w:fill="DCDCDC" w:val="clear"/>
            <w:vAlign w:val="center"/>
          </w:tcPr>
          <w:p>
            <w:pPr>
              <w:pStyle w:val="Normal"/>
              <w:jc w:val="center"/>
              <w:rPr>
                <w:rFonts w:ascii="Arial" w:hAnsi="Arial"/>
                <w:sz w:val="16"/>
                <w:szCs w:val="16"/>
              </w:rPr>
            </w:pPr>
            <w:r>
              <w:rPr>
                <w:rFonts w:ascii="Arial" w:hAnsi="Arial"/>
                <w:b/>
                <w:sz w:val="16"/>
                <w:szCs w:val="16"/>
              </w:rPr>
              <w:t>VALOR TOTAL</w:t>
              <w:br/>
              <w:t>[E] = [C] x [D]</w:t>
            </w:r>
          </w:p>
        </w:tc>
        <w:tc>
          <w:tcPr>
            <w:tcW w:w="1171" w:type="dxa"/>
            <w:tcBorders>
              <w:top w:val="single" w:sz="2" w:space="0" w:color="000000"/>
              <w:left w:val="single" w:sz="2" w:space="0" w:color="000000"/>
              <w:bottom w:val="single" w:sz="2" w:space="0" w:color="000000"/>
            </w:tcBorders>
            <w:shd w:color="auto" w:fill="DCDCDC" w:val="clear"/>
            <w:vAlign w:val="center"/>
          </w:tcPr>
          <w:p>
            <w:pPr>
              <w:pStyle w:val="Normal"/>
              <w:jc w:val="center"/>
              <w:rPr>
                <w:rFonts w:ascii="Arial" w:hAnsi="Arial"/>
                <w:sz w:val="16"/>
                <w:szCs w:val="16"/>
              </w:rPr>
            </w:pPr>
            <w:r>
              <w:rPr>
                <w:rFonts w:ascii="Arial" w:hAnsi="Arial"/>
                <w:b/>
                <w:sz w:val="16"/>
                <w:szCs w:val="16"/>
              </w:rPr>
              <w:t>QUANTIDADE ANUAL</w:t>
              <w:br/>
              <w:t>[F] = [C] / 5</w:t>
            </w:r>
          </w:p>
        </w:tc>
        <w:tc>
          <w:tcPr>
            <w:tcW w:w="1119" w:type="dxa"/>
            <w:tcBorders>
              <w:top w:val="single" w:sz="2" w:space="0" w:color="000000"/>
              <w:left w:val="single" w:sz="2" w:space="0" w:color="000000"/>
              <w:bottom w:val="single" w:sz="2" w:space="0" w:color="000000"/>
              <w:right w:val="single" w:sz="2" w:space="0" w:color="000000"/>
            </w:tcBorders>
            <w:shd w:color="auto" w:fill="DCDCDC" w:val="clear"/>
            <w:vAlign w:val="center"/>
          </w:tcPr>
          <w:p>
            <w:pPr>
              <w:pStyle w:val="Normal"/>
              <w:jc w:val="center"/>
              <w:rPr>
                <w:rFonts w:ascii="Arial" w:hAnsi="Arial"/>
                <w:sz w:val="16"/>
                <w:szCs w:val="16"/>
              </w:rPr>
            </w:pPr>
            <w:r>
              <w:rPr>
                <w:rFonts w:ascii="Arial" w:hAnsi="Arial"/>
                <w:b/>
                <w:sz w:val="16"/>
                <w:szCs w:val="16"/>
              </w:rPr>
              <w:t>VALOR ANUAL</w:t>
              <w:br/>
              <w:t>[G] = [F] x [D]</w:t>
            </w:r>
          </w:p>
        </w:tc>
      </w:tr>
      <w:tr>
        <w:trPr>
          <w:trHeight w:val="567" w:hRule="atLeast"/>
        </w:trPr>
        <w:tc>
          <w:tcPr>
            <w:tcW w:w="764" w:type="dxa"/>
            <w:vMerge w:val="restart"/>
            <w:tcBorders>
              <w:left w:val="single" w:sz="2" w:space="0" w:color="000000"/>
              <w:bottom w:val="single" w:sz="2" w:space="0" w:color="000000"/>
            </w:tcBorders>
            <w:vAlign w:val="center"/>
          </w:tcPr>
          <w:p>
            <w:pPr>
              <w:pStyle w:val="Normal"/>
              <w:jc w:val="center"/>
              <w:rPr>
                <w:rFonts w:ascii="Arial" w:hAnsi="Arial"/>
                <w:sz w:val="16"/>
                <w:szCs w:val="16"/>
              </w:rPr>
            </w:pPr>
            <w:r>
              <w:rPr>
                <w:rFonts w:ascii="Arial" w:hAnsi="Arial"/>
                <w:b/>
                <w:sz w:val="16"/>
                <w:szCs w:val="16"/>
              </w:rPr>
              <w:t>1</w:t>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carga e descarga de mercadorias (Auxiliar de carga e descarga)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15890</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DRF/Maceió</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120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4.231,47</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507.776,40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24</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101.555,28</w:t>
            </w:r>
          </w:p>
        </w:tc>
      </w:tr>
      <w:tr>
        <w:trPr>
          <w:trHeight w:val="375" w:hRule="atLeast"/>
        </w:trPr>
        <w:tc>
          <w:tcPr>
            <w:tcW w:w="764" w:type="dxa"/>
            <w:vMerge w:val="continue"/>
            <w:tcBorders>
              <w:left w:val="single" w:sz="2" w:space="0" w:color="000000"/>
              <w:bottom w:val="single" w:sz="2" w:space="0" w:color="000000"/>
            </w:tcBorders>
            <w:vAlign w:val="center"/>
          </w:tcPr>
          <w:p>
            <w:pPr>
              <w:pStyle w:val="Normal"/>
              <w:jc w:val="center"/>
              <w:rPr>
                <w:rFonts w:ascii="Arial" w:hAnsi="Arial"/>
                <w:b/>
                <w:sz w:val="16"/>
                <w:szCs w:val="16"/>
              </w:rPr>
            </w:pPr>
            <w:r>
              <w:rPr>
                <w:rFonts w:ascii="Arial" w:hAnsi="Arial"/>
                <w:b/>
                <w:sz w:val="16"/>
                <w:szCs w:val="16"/>
              </w:rPr>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copeiragem (Copeira)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14397</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DRF/Maceió</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4.917,43</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295.045,80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12</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59.009,16</w:t>
            </w:r>
          </w:p>
        </w:tc>
      </w:tr>
      <w:tr>
        <w:trPr>
          <w:trHeight w:val="555" w:hRule="atLeast"/>
        </w:trPr>
        <w:tc>
          <w:tcPr>
            <w:tcW w:w="764" w:type="dxa"/>
            <w:vMerge w:val="continue"/>
            <w:tcBorders>
              <w:left w:val="single" w:sz="2" w:space="0" w:color="000000"/>
              <w:bottom w:val="single" w:sz="2" w:space="0" w:color="000000"/>
            </w:tcBorders>
            <w:vAlign w:val="center"/>
          </w:tcPr>
          <w:p>
            <w:pPr>
              <w:pStyle w:val="Normal"/>
              <w:jc w:val="center"/>
              <w:rPr>
                <w:rFonts w:ascii="Arial" w:hAnsi="Arial"/>
                <w:b/>
                <w:sz w:val="16"/>
                <w:szCs w:val="16"/>
              </w:rPr>
            </w:pPr>
            <w:r>
              <w:rPr>
                <w:rFonts w:ascii="Arial" w:hAnsi="Arial"/>
                <w:b/>
                <w:sz w:val="16"/>
                <w:szCs w:val="16"/>
              </w:rPr>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condução de veículos oficiais (Motorista)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15008</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DRF/Maceió</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240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8.110,41</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1.946.498,40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48</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389.299,68</w:t>
            </w:r>
          </w:p>
        </w:tc>
      </w:tr>
      <w:tr>
        <w:trPr>
          <w:trHeight w:val="375" w:hRule="atLeast"/>
        </w:trPr>
        <w:tc>
          <w:tcPr>
            <w:tcW w:w="764" w:type="dxa"/>
            <w:vMerge w:val="continue"/>
            <w:tcBorders>
              <w:left w:val="single" w:sz="2" w:space="0" w:color="000000"/>
              <w:bottom w:val="single" w:sz="2" w:space="0" w:color="000000"/>
            </w:tcBorders>
            <w:vAlign w:val="center"/>
          </w:tcPr>
          <w:p>
            <w:pPr>
              <w:pStyle w:val="Normal"/>
              <w:jc w:val="center"/>
              <w:rPr>
                <w:rFonts w:ascii="Arial" w:hAnsi="Arial"/>
                <w:b/>
                <w:sz w:val="16"/>
                <w:szCs w:val="16"/>
              </w:rPr>
            </w:pPr>
            <w:r>
              <w:rPr>
                <w:rFonts w:ascii="Arial" w:hAnsi="Arial"/>
                <w:b/>
                <w:sz w:val="16"/>
                <w:szCs w:val="16"/>
              </w:rPr>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Recepção (Recepcionista)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8729</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ARF/Arapiraca</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5</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300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4.994,73</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1.498.419,00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299.683,80</w:t>
            </w:r>
          </w:p>
        </w:tc>
      </w:tr>
      <w:tr>
        <w:trPr>
          <w:trHeight w:val="375" w:hRule="atLeast"/>
        </w:trPr>
        <w:tc>
          <w:tcPr>
            <w:tcW w:w="764" w:type="dxa"/>
            <w:vMerge w:val="continue"/>
            <w:tcBorders>
              <w:left w:val="single" w:sz="2" w:space="0" w:color="000000"/>
              <w:bottom w:val="single" w:sz="2" w:space="0" w:color="000000"/>
            </w:tcBorders>
            <w:vAlign w:val="center"/>
          </w:tcPr>
          <w:p>
            <w:pPr>
              <w:pStyle w:val="Normal"/>
              <w:jc w:val="center"/>
              <w:rPr>
                <w:rFonts w:ascii="Arial" w:hAnsi="Arial"/>
                <w:b/>
                <w:sz w:val="16"/>
                <w:szCs w:val="16"/>
              </w:rPr>
            </w:pPr>
            <w:r>
              <w:rPr>
                <w:rFonts w:ascii="Arial" w:hAnsi="Arial"/>
                <w:b/>
                <w:sz w:val="16"/>
                <w:szCs w:val="16"/>
              </w:rPr>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5</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Recepção (Recepcionista)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8729</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DRF/Maceió</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15</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900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4.994,73</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4.495.257,00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180</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899.051,40</w:t>
            </w:r>
          </w:p>
        </w:tc>
      </w:tr>
      <w:tr>
        <w:trPr>
          <w:trHeight w:val="375" w:hRule="atLeast"/>
        </w:trPr>
        <w:tc>
          <w:tcPr>
            <w:tcW w:w="764" w:type="dxa"/>
            <w:vMerge w:val="continue"/>
            <w:tcBorders>
              <w:left w:val="single" w:sz="2" w:space="0" w:color="000000"/>
              <w:bottom w:val="single" w:sz="2" w:space="0" w:color="000000"/>
            </w:tcBorders>
            <w:vAlign w:val="center"/>
          </w:tcPr>
          <w:p>
            <w:pPr>
              <w:pStyle w:val="Normal"/>
              <w:jc w:val="center"/>
              <w:rPr>
                <w:rFonts w:ascii="Arial" w:hAnsi="Arial"/>
                <w:b/>
                <w:sz w:val="16"/>
                <w:szCs w:val="16"/>
              </w:rPr>
            </w:pPr>
            <w:r>
              <w:rPr>
                <w:rFonts w:ascii="Arial" w:hAnsi="Arial"/>
                <w:b/>
                <w:sz w:val="16"/>
                <w:szCs w:val="16"/>
              </w:rPr>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Recepção (Recepcionista)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8729</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ARF/Palmeira dos Índios</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180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4.897,73</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881.591,40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36</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176.318,28</w:t>
            </w:r>
          </w:p>
        </w:tc>
      </w:tr>
      <w:tr>
        <w:trPr>
          <w:trHeight w:val="555" w:hRule="atLeast"/>
        </w:trPr>
        <w:tc>
          <w:tcPr>
            <w:tcW w:w="764" w:type="dxa"/>
            <w:tcBorders>
              <w:left w:val="single" w:sz="2" w:space="0" w:color="000000"/>
              <w:bottom w:val="single" w:sz="2" w:space="0" w:color="000000"/>
            </w:tcBorders>
            <w:vAlign w:val="center"/>
          </w:tcPr>
          <w:p>
            <w:pPr>
              <w:pStyle w:val="Normal"/>
              <w:jc w:val="center"/>
              <w:rPr>
                <w:rFonts w:ascii="Arial" w:hAnsi="Arial"/>
                <w:sz w:val="16"/>
                <w:szCs w:val="16"/>
              </w:rPr>
            </w:pPr>
            <w:r>
              <w:rPr>
                <w:rFonts w:ascii="Arial" w:hAnsi="Arial"/>
                <w:b/>
                <w:sz w:val="16"/>
                <w:szCs w:val="16"/>
              </w:rPr>
              <w:t>---</w:t>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7</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condução de veículos oficiais (Motorista)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15008</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DRF/Caruaru</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240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9.914,19</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2.379.405,60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48</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475.881,12</w:t>
            </w:r>
          </w:p>
        </w:tc>
      </w:tr>
      <w:tr>
        <w:trPr>
          <w:trHeight w:val="735" w:hRule="atLeast"/>
        </w:trPr>
        <w:tc>
          <w:tcPr>
            <w:tcW w:w="764" w:type="dxa"/>
            <w:vMerge w:val="restart"/>
            <w:tcBorders>
              <w:left w:val="single" w:sz="2" w:space="0" w:color="000000"/>
              <w:bottom w:val="single" w:sz="2" w:space="0" w:color="000000"/>
            </w:tcBorders>
            <w:vAlign w:val="center"/>
          </w:tcPr>
          <w:p>
            <w:pPr>
              <w:pStyle w:val="Normal"/>
              <w:jc w:val="center"/>
              <w:rPr>
                <w:rFonts w:ascii="Arial" w:hAnsi="Arial"/>
                <w:sz w:val="16"/>
                <w:szCs w:val="16"/>
              </w:rPr>
            </w:pPr>
            <w:r>
              <w:rPr>
                <w:rFonts w:ascii="Arial" w:hAnsi="Arial"/>
                <w:b/>
                <w:sz w:val="16"/>
                <w:szCs w:val="16"/>
              </w:rPr>
              <w:t>2</w:t>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movimentação e armazenamento de carga (Armazenista)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5380</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DMA</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180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5.815,36</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1.046.764,80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36</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209.352,96</w:t>
            </w:r>
          </w:p>
        </w:tc>
      </w:tr>
      <w:tr>
        <w:trPr>
          <w:trHeight w:val="915" w:hRule="atLeast"/>
        </w:trPr>
        <w:tc>
          <w:tcPr>
            <w:tcW w:w="764" w:type="dxa"/>
            <w:vMerge w:val="continue"/>
            <w:tcBorders>
              <w:left w:val="single" w:sz="2" w:space="0" w:color="000000"/>
              <w:bottom w:val="single" w:sz="2" w:space="0" w:color="000000"/>
            </w:tcBorders>
            <w:vAlign w:val="center"/>
          </w:tcPr>
          <w:p>
            <w:pPr>
              <w:pStyle w:val="Normal"/>
              <w:jc w:val="center"/>
              <w:rPr>
                <w:rFonts w:ascii="Arial" w:hAnsi="Arial"/>
                <w:b/>
                <w:sz w:val="16"/>
                <w:szCs w:val="16"/>
              </w:rPr>
            </w:pPr>
            <w:r>
              <w:rPr>
                <w:rFonts w:ascii="Arial" w:hAnsi="Arial"/>
                <w:b/>
                <w:sz w:val="16"/>
                <w:szCs w:val="16"/>
              </w:rPr>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9</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de assistência à operacionalização dos procedimentos e rotinas de Ouvidoria Pública (Assistente de Ouvidoria)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5380</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SAVID04</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5.095,94</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305.756,40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12</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61.151,28</w:t>
            </w:r>
          </w:p>
        </w:tc>
      </w:tr>
      <w:tr>
        <w:trPr>
          <w:trHeight w:val="555" w:hRule="atLeast"/>
        </w:trPr>
        <w:tc>
          <w:tcPr>
            <w:tcW w:w="764" w:type="dxa"/>
            <w:vMerge w:val="continue"/>
            <w:tcBorders>
              <w:left w:val="single" w:sz="2" w:space="0" w:color="000000"/>
              <w:bottom w:val="single" w:sz="2" w:space="0" w:color="000000"/>
            </w:tcBorders>
            <w:vAlign w:val="center"/>
          </w:tcPr>
          <w:p>
            <w:pPr>
              <w:pStyle w:val="Normal"/>
              <w:jc w:val="center"/>
              <w:rPr>
                <w:rFonts w:ascii="Arial" w:hAnsi="Arial"/>
                <w:b/>
                <w:sz w:val="16"/>
                <w:szCs w:val="16"/>
              </w:rPr>
            </w:pPr>
            <w:r>
              <w:rPr>
                <w:rFonts w:ascii="Arial" w:hAnsi="Arial"/>
                <w:b/>
                <w:sz w:val="16"/>
                <w:szCs w:val="16"/>
              </w:rPr>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10</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gerenciamento de depósito (Gerente de Depósito)</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25623</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DMA</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9.388,64</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563.318,40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12</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112.663,68</w:t>
            </w:r>
          </w:p>
        </w:tc>
      </w:tr>
      <w:tr>
        <w:trPr>
          <w:trHeight w:val="375" w:hRule="atLeast"/>
        </w:trPr>
        <w:tc>
          <w:tcPr>
            <w:tcW w:w="764" w:type="dxa"/>
            <w:vMerge w:val="continue"/>
            <w:tcBorders>
              <w:left w:val="single" w:sz="2" w:space="0" w:color="000000"/>
              <w:bottom w:val="single" w:sz="2" w:space="0" w:color="000000"/>
            </w:tcBorders>
            <w:vAlign w:val="center"/>
          </w:tcPr>
          <w:p>
            <w:pPr>
              <w:pStyle w:val="Normal"/>
              <w:jc w:val="center"/>
              <w:rPr>
                <w:rFonts w:ascii="Arial" w:hAnsi="Arial"/>
                <w:b/>
                <w:sz w:val="16"/>
                <w:szCs w:val="16"/>
              </w:rPr>
            </w:pPr>
            <w:r>
              <w:rPr>
                <w:rFonts w:ascii="Arial" w:hAnsi="Arial"/>
                <w:b/>
                <w:sz w:val="16"/>
                <w:szCs w:val="16"/>
              </w:rPr>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11</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Recepção (Recepcionista)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8729</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ARF/Arcoverde</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180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4.357,19</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784.294,20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36</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156.858,84</w:t>
            </w:r>
          </w:p>
        </w:tc>
      </w:tr>
      <w:tr>
        <w:trPr>
          <w:trHeight w:val="375" w:hRule="atLeast"/>
        </w:trPr>
        <w:tc>
          <w:tcPr>
            <w:tcW w:w="764" w:type="dxa"/>
            <w:vMerge w:val="continue"/>
            <w:tcBorders>
              <w:left w:val="single" w:sz="2" w:space="0" w:color="000000"/>
              <w:bottom w:val="single" w:sz="2" w:space="0" w:color="000000"/>
            </w:tcBorders>
            <w:vAlign w:val="center"/>
          </w:tcPr>
          <w:p>
            <w:pPr>
              <w:pStyle w:val="Normal"/>
              <w:jc w:val="center"/>
              <w:rPr>
                <w:rFonts w:ascii="Arial" w:hAnsi="Arial"/>
                <w:b/>
                <w:sz w:val="16"/>
                <w:szCs w:val="16"/>
              </w:rPr>
            </w:pPr>
            <w:r>
              <w:rPr>
                <w:rFonts w:ascii="Arial" w:hAnsi="Arial"/>
                <w:b/>
                <w:sz w:val="16"/>
                <w:szCs w:val="16"/>
              </w:rPr>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12</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Recepção (Recepcionista)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8729</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DRF/Caruaru</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360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4.493,51</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1.617.663,60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72</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323.532,72</w:t>
            </w:r>
          </w:p>
        </w:tc>
      </w:tr>
      <w:tr>
        <w:trPr>
          <w:trHeight w:val="375" w:hRule="atLeast"/>
        </w:trPr>
        <w:tc>
          <w:tcPr>
            <w:tcW w:w="764" w:type="dxa"/>
            <w:vMerge w:val="continue"/>
            <w:tcBorders>
              <w:left w:val="single" w:sz="2" w:space="0" w:color="000000"/>
              <w:bottom w:val="single" w:sz="2" w:space="0" w:color="000000"/>
            </w:tcBorders>
            <w:vAlign w:val="center"/>
          </w:tcPr>
          <w:p>
            <w:pPr>
              <w:pStyle w:val="Normal"/>
              <w:jc w:val="center"/>
              <w:rPr>
                <w:rFonts w:ascii="Arial" w:hAnsi="Arial"/>
                <w:b/>
                <w:sz w:val="16"/>
                <w:szCs w:val="16"/>
              </w:rPr>
            </w:pPr>
            <w:r>
              <w:rPr>
                <w:rFonts w:ascii="Arial" w:hAnsi="Arial"/>
                <w:b/>
                <w:sz w:val="16"/>
                <w:szCs w:val="16"/>
              </w:rPr>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13</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Recepção (Recepcionista)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8729</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ARF/Garanhuns</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240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4.463,86</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1.071.326,40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48</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214.265,28</w:t>
            </w:r>
          </w:p>
        </w:tc>
      </w:tr>
      <w:tr>
        <w:trPr>
          <w:trHeight w:val="375" w:hRule="atLeast"/>
        </w:trPr>
        <w:tc>
          <w:tcPr>
            <w:tcW w:w="764" w:type="dxa"/>
            <w:vMerge w:val="continue"/>
            <w:tcBorders>
              <w:left w:val="single" w:sz="2" w:space="0" w:color="000000"/>
              <w:bottom w:val="single" w:sz="2" w:space="0" w:color="000000"/>
            </w:tcBorders>
            <w:vAlign w:val="center"/>
          </w:tcPr>
          <w:p>
            <w:pPr>
              <w:pStyle w:val="Normal"/>
              <w:jc w:val="center"/>
              <w:rPr>
                <w:rFonts w:ascii="Arial" w:hAnsi="Arial"/>
                <w:b/>
                <w:sz w:val="16"/>
                <w:szCs w:val="16"/>
              </w:rPr>
            </w:pPr>
            <w:r>
              <w:rPr>
                <w:rFonts w:ascii="Arial" w:hAnsi="Arial"/>
                <w:b/>
                <w:sz w:val="16"/>
                <w:szCs w:val="16"/>
              </w:rPr>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14</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Recepção (Recepcionista)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8729</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ARF/Limoeiro</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180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4.332,22</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779.799,60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36</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155.959,92</w:t>
            </w:r>
          </w:p>
        </w:tc>
      </w:tr>
      <w:tr>
        <w:trPr>
          <w:trHeight w:val="375" w:hRule="atLeast"/>
        </w:trPr>
        <w:tc>
          <w:tcPr>
            <w:tcW w:w="764" w:type="dxa"/>
            <w:vMerge w:val="continue"/>
            <w:tcBorders>
              <w:left w:val="single" w:sz="2" w:space="0" w:color="000000"/>
              <w:bottom w:val="single" w:sz="2" w:space="0" w:color="000000"/>
            </w:tcBorders>
            <w:vAlign w:val="center"/>
          </w:tcPr>
          <w:p>
            <w:pPr>
              <w:pStyle w:val="Normal"/>
              <w:jc w:val="center"/>
              <w:rPr>
                <w:rFonts w:ascii="Arial" w:hAnsi="Arial"/>
                <w:b/>
                <w:sz w:val="16"/>
                <w:szCs w:val="16"/>
              </w:rPr>
            </w:pPr>
            <w:r>
              <w:rPr>
                <w:rFonts w:ascii="Arial" w:hAnsi="Arial"/>
                <w:b/>
                <w:sz w:val="16"/>
                <w:szCs w:val="16"/>
              </w:rPr>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15</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Recepção (Recepcionista)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8729</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ARF/Ouricuri</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180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4.416,45</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794.961,00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36</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158.992,20</w:t>
            </w:r>
          </w:p>
        </w:tc>
      </w:tr>
      <w:tr>
        <w:trPr>
          <w:trHeight w:val="375" w:hRule="atLeast"/>
        </w:trPr>
        <w:tc>
          <w:tcPr>
            <w:tcW w:w="764" w:type="dxa"/>
            <w:vMerge w:val="continue"/>
            <w:tcBorders>
              <w:left w:val="single" w:sz="2" w:space="0" w:color="000000"/>
              <w:bottom w:val="single" w:sz="2" w:space="0" w:color="000000"/>
            </w:tcBorders>
            <w:vAlign w:val="center"/>
          </w:tcPr>
          <w:p>
            <w:pPr>
              <w:pStyle w:val="Normal"/>
              <w:jc w:val="center"/>
              <w:rPr>
                <w:rFonts w:ascii="Arial" w:hAnsi="Arial"/>
                <w:b/>
                <w:sz w:val="16"/>
                <w:szCs w:val="16"/>
              </w:rPr>
            </w:pPr>
            <w:r>
              <w:rPr>
                <w:rFonts w:ascii="Arial" w:hAnsi="Arial"/>
                <w:b/>
                <w:sz w:val="16"/>
                <w:szCs w:val="16"/>
              </w:rPr>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16</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Recepção (Recepcionista)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8729</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ARF/Palmares</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240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4.372,01</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1.049.282,40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48</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209.856,48</w:t>
            </w:r>
          </w:p>
        </w:tc>
      </w:tr>
      <w:tr>
        <w:trPr>
          <w:trHeight w:val="375" w:hRule="atLeast"/>
        </w:trPr>
        <w:tc>
          <w:tcPr>
            <w:tcW w:w="764" w:type="dxa"/>
            <w:vMerge w:val="continue"/>
            <w:tcBorders>
              <w:left w:val="single" w:sz="2" w:space="0" w:color="000000"/>
              <w:bottom w:val="single" w:sz="2" w:space="0" w:color="000000"/>
            </w:tcBorders>
            <w:vAlign w:val="center"/>
          </w:tcPr>
          <w:p>
            <w:pPr>
              <w:pStyle w:val="Normal"/>
              <w:jc w:val="center"/>
              <w:rPr>
                <w:rFonts w:ascii="Arial" w:hAnsi="Arial"/>
                <w:b/>
                <w:sz w:val="16"/>
                <w:szCs w:val="16"/>
              </w:rPr>
            </w:pPr>
            <w:r>
              <w:rPr>
                <w:rFonts w:ascii="Arial" w:hAnsi="Arial"/>
                <w:b/>
                <w:sz w:val="16"/>
                <w:szCs w:val="16"/>
              </w:rPr>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17</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Recepção (Recepcionista)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8729</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ARF/Paulista</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8063" w:type="dxa"/>
            <w:gridSpan w:val="7"/>
            <w:tcBorders>
              <w:left w:val="single" w:sz="2" w:space="0" w:color="000000"/>
              <w:bottom w:val="single" w:sz="2" w:space="0" w:color="000000"/>
              <w:right w:val="single" w:sz="2" w:space="0" w:color="000000"/>
            </w:tcBorders>
            <w:shd w:fill="FFFF00" w:val="clear"/>
            <w:vAlign w:val="center"/>
          </w:tcPr>
          <w:p>
            <w:pPr>
              <w:pStyle w:val="Contedodatabela"/>
              <w:ind w:hanging="0" w:left="0" w:right="0"/>
              <w:jc w:val="center"/>
              <w:rPr>
                <w:rFonts w:ascii="Arial" w:hAnsi="Arial"/>
                <w:b/>
                <w:color w:val="FF0000"/>
                <w:sz w:val="16"/>
                <w:szCs w:val="16"/>
              </w:rPr>
            </w:pPr>
            <w:r>
              <w:rPr>
                <w:rFonts w:ascii="Arial" w:hAnsi="Arial"/>
                <w:b/>
                <w:color w:val="FF0000"/>
                <w:sz w:val="16"/>
                <w:szCs w:val="16"/>
              </w:rPr>
              <w:t>ITEM CANCELADO</w:t>
            </w:r>
          </w:p>
        </w:tc>
      </w:tr>
      <w:tr>
        <w:trPr>
          <w:trHeight w:val="375" w:hRule="atLeast"/>
        </w:trPr>
        <w:tc>
          <w:tcPr>
            <w:tcW w:w="764" w:type="dxa"/>
            <w:vMerge w:val="continue"/>
            <w:tcBorders>
              <w:left w:val="single" w:sz="2" w:space="0" w:color="000000"/>
              <w:bottom w:val="single" w:sz="2" w:space="0" w:color="000000"/>
            </w:tcBorders>
            <w:vAlign w:val="center"/>
          </w:tcPr>
          <w:p>
            <w:pPr>
              <w:pStyle w:val="Normal"/>
              <w:jc w:val="center"/>
              <w:rPr>
                <w:rFonts w:ascii="Arial" w:hAnsi="Arial"/>
                <w:b/>
                <w:sz w:val="16"/>
                <w:szCs w:val="16"/>
              </w:rPr>
            </w:pPr>
            <w:r>
              <w:rPr>
                <w:rFonts w:ascii="Arial" w:hAnsi="Arial"/>
                <w:b/>
                <w:sz w:val="16"/>
                <w:szCs w:val="16"/>
              </w:rPr>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18</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Recepção (Recepcionista)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8729</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ARF/Petrolina</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5</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300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4.505,36</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1.351.608,00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270.321,60</w:t>
            </w:r>
          </w:p>
        </w:tc>
      </w:tr>
      <w:tr>
        <w:trPr>
          <w:trHeight w:val="375" w:hRule="atLeast"/>
        </w:trPr>
        <w:tc>
          <w:tcPr>
            <w:tcW w:w="764" w:type="dxa"/>
            <w:vMerge w:val="continue"/>
            <w:tcBorders>
              <w:left w:val="single" w:sz="2" w:space="0" w:color="000000"/>
              <w:bottom w:val="single" w:sz="2" w:space="0" w:color="000000"/>
            </w:tcBorders>
            <w:vAlign w:val="center"/>
          </w:tcPr>
          <w:p>
            <w:pPr>
              <w:pStyle w:val="Normal"/>
              <w:jc w:val="center"/>
              <w:rPr>
                <w:rFonts w:ascii="Arial" w:hAnsi="Arial"/>
                <w:b/>
                <w:sz w:val="16"/>
                <w:szCs w:val="16"/>
              </w:rPr>
            </w:pPr>
            <w:r>
              <w:rPr>
                <w:rFonts w:ascii="Arial" w:hAnsi="Arial"/>
                <w:b/>
                <w:sz w:val="16"/>
                <w:szCs w:val="16"/>
              </w:rPr>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19</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Recepção (Recepcionista)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8729</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DRF/Recife</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19</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1140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4.452,02</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5.075.302,80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228</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1.015.060,56</w:t>
            </w:r>
          </w:p>
        </w:tc>
      </w:tr>
      <w:tr>
        <w:trPr>
          <w:trHeight w:val="375" w:hRule="atLeast"/>
        </w:trPr>
        <w:tc>
          <w:tcPr>
            <w:tcW w:w="764" w:type="dxa"/>
            <w:vMerge w:val="continue"/>
            <w:tcBorders>
              <w:left w:val="single" w:sz="2" w:space="0" w:color="000000"/>
              <w:bottom w:val="single" w:sz="2" w:space="0" w:color="000000"/>
            </w:tcBorders>
            <w:vAlign w:val="center"/>
          </w:tcPr>
          <w:p>
            <w:pPr>
              <w:pStyle w:val="Normal"/>
              <w:jc w:val="center"/>
              <w:rPr>
                <w:rFonts w:ascii="Arial" w:hAnsi="Arial"/>
                <w:b/>
                <w:sz w:val="16"/>
                <w:szCs w:val="16"/>
              </w:rPr>
            </w:pPr>
            <w:r>
              <w:rPr>
                <w:rFonts w:ascii="Arial" w:hAnsi="Arial"/>
                <w:b/>
                <w:sz w:val="16"/>
                <w:szCs w:val="16"/>
              </w:rPr>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20</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Recepção (Recepcionista)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8729</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ARF/Serra Talhada</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180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4.446,08</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800.294,40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36</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160.058,88</w:t>
            </w:r>
          </w:p>
        </w:tc>
      </w:tr>
      <w:tr>
        <w:trPr>
          <w:trHeight w:val="375" w:hRule="atLeast"/>
        </w:trPr>
        <w:tc>
          <w:tcPr>
            <w:tcW w:w="764" w:type="dxa"/>
            <w:vMerge w:val="continue"/>
            <w:tcBorders>
              <w:left w:val="single" w:sz="2" w:space="0" w:color="000000"/>
              <w:bottom w:val="single" w:sz="2" w:space="0" w:color="000000"/>
            </w:tcBorders>
            <w:vAlign w:val="center"/>
          </w:tcPr>
          <w:p>
            <w:pPr>
              <w:pStyle w:val="Normal"/>
              <w:jc w:val="center"/>
              <w:rPr>
                <w:rFonts w:ascii="Arial" w:hAnsi="Arial"/>
                <w:b/>
                <w:sz w:val="16"/>
                <w:szCs w:val="16"/>
              </w:rPr>
            </w:pPr>
            <w:r>
              <w:rPr>
                <w:rFonts w:ascii="Arial" w:hAnsi="Arial"/>
                <w:b/>
                <w:sz w:val="16"/>
                <w:szCs w:val="16"/>
              </w:rPr>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21</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Recepção (Recepcionista)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8729</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ARF/Vitória de Santo Antão</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240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4.357,19</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1.045.725,60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48</w:t>
            </w:r>
          </w:p>
        </w:tc>
        <w:tc>
          <w:tcPr>
            <w:tcW w:w="1119" w:type="dxa"/>
            <w:tcBorders>
              <w:left w:val="single" w:sz="2" w:space="0" w:color="000000"/>
              <w:bottom w:val="single" w:sz="2" w:space="0" w:color="000000"/>
              <w:right w:val="single" w:sz="2" w:space="0" w:color="000000"/>
            </w:tcBorders>
            <w:vAlign w:val="center"/>
          </w:tcPr>
          <w:p>
            <w:pPr>
              <w:pStyle w:val="Contedodatabela"/>
              <w:jc w:val="center"/>
              <w:rPr>
                <w:rFonts w:ascii="Arial" w:hAnsi="Arial"/>
                <w:sz w:val="16"/>
                <w:szCs w:val="16"/>
              </w:rPr>
            </w:pPr>
            <w:r>
              <w:rPr>
                <w:rFonts w:ascii="Arial" w:hAnsi="Arial"/>
                <w:sz w:val="16"/>
                <w:szCs w:val="16"/>
              </w:rPr>
              <w:t>209.145,12</w:t>
            </w:r>
          </w:p>
        </w:tc>
      </w:tr>
      <w:tr>
        <w:trPr>
          <w:trHeight w:val="375" w:hRule="atLeast"/>
        </w:trPr>
        <w:tc>
          <w:tcPr>
            <w:tcW w:w="764" w:type="dxa"/>
            <w:vMerge w:val="restart"/>
            <w:tcBorders>
              <w:left w:val="single" w:sz="2" w:space="0" w:color="000000"/>
              <w:bottom w:val="single" w:sz="2" w:space="0" w:color="000000"/>
            </w:tcBorders>
            <w:vAlign w:val="center"/>
          </w:tcPr>
          <w:p>
            <w:pPr>
              <w:pStyle w:val="Normal"/>
              <w:jc w:val="center"/>
              <w:rPr>
                <w:rFonts w:ascii="Arial" w:hAnsi="Arial"/>
                <w:sz w:val="16"/>
                <w:szCs w:val="16"/>
              </w:rPr>
            </w:pPr>
            <w:r>
              <w:rPr>
                <w:rFonts w:ascii="Arial" w:hAnsi="Arial"/>
                <w:b/>
                <w:sz w:val="16"/>
                <w:szCs w:val="16"/>
              </w:rPr>
              <w:t>3</w:t>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22</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Recepção (Recepcionista)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8729</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ARF/Assú</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180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4.549,54</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818.917,20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36</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163.783,44</w:t>
            </w:r>
          </w:p>
        </w:tc>
      </w:tr>
      <w:tr>
        <w:trPr>
          <w:trHeight w:val="375" w:hRule="atLeast"/>
        </w:trPr>
        <w:tc>
          <w:tcPr>
            <w:tcW w:w="764" w:type="dxa"/>
            <w:vMerge w:val="continue"/>
            <w:tcBorders>
              <w:left w:val="single" w:sz="2" w:space="0" w:color="000000"/>
              <w:bottom w:val="single" w:sz="2" w:space="0" w:color="000000"/>
            </w:tcBorders>
            <w:vAlign w:val="center"/>
          </w:tcPr>
          <w:p>
            <w:pPr>
              <w:pStyle w:val="Normal"/>
              <w:jc w:val="center"/>
              <w:rPr>
                <w:rFonts w:ascii="Arial" w:hAnsi="Arial"/>
                <w:b/>
                <w:sz w:val="16"/>
                <w:szCs w:val="16"/>
              </w:rPr>
            </w:pPr>
            <w:r>
              <w:rPr>
                <w:rFonts w:ascii="Arial" w:hAnsi="Arial"/>
                <w:b/>
                <w:sz w:val="16"/>
                <w:szCs w:val="16"/>
              </w:rPr>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23</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Recepção (Recepcionista)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8729</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ARF/Caicó</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180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4.591,29</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826.432,20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36</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165.286,44</w:t>
            </w:r>
          </w:p>
        </w:tc>
      </w:tr>
      <w:tr>
        <w:trPr>
          <w:trHeight w:val="375" w:hRule="atLeast"/>
        </w:trPr>
        <w:tc>
          <w:tcPr>
            <w:tcW w:w="764" w:type="dxa"/>
            <w:vMerge w:val="continue"/>
            <w:tcBorders>
              <w:left w:val="single" w:sz="2" w:space="0" w:color="000000"/>
              <w:bottom w:val="single" w:sz="2" w:space="0" w:color="000000"/>
            </w:tcBorders>
            <w:vAlign w:val="center"/>
          </w:tcPr>
          <w:p>
            <w:pPr>
              <w:pStyle w:val="Normal"/>
              <w:jc w:val="center"/>
              <w:rPr>
                <w:rFonts w:ascii="Arial" w:hAnsi="Arial"/>
                <w:b/>
                <w:sz w:val="16"/>
                <w:szCs w:val="16"/>
              </w:rPr>
            </w:pPr>
            <w:r>
              <w:rPr>
                <w:rFonts w:ascii="Arial" w:hAnsi="Arial"/>
                <w:b/>
                <w:sz w:val="16"/>
                <w:szCs w:val="16"/>
              </w:rPr>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24</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Recepção (Recepcionista)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8729</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ARF/Mossoró</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240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4.609,07</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1.106.176,80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48</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221.235,36</w:t>
            </w:r>
          </w:p>
        </w:tc>
      </w:tr>
      <w:tr>
        <w:trPr>
          <w:trHeight w:val="375" w:hRule="atLeast"/>
        </w:trPr>
        <w:tc>
          <w:tcPr>
            <w:tcW w:w="764" w:type="dxa"/>
            <w:vMerge w:val="continue"/>
            <w:tcBorders>
              <w:left w:val="single" w:sz="2" w:space="0" w:color="000000"/>
              <w:bottom w:val="single" w:sz="2" w:space="0" w:color="000000"/>
            </w:tcBorders>
            <w:vAlign w:val="center"/>
          </w:tcPr>
          <w:p>
            <w:pPr>
              <w:pStyle w:val="Normal"/>
              <w:jc w:val="center"/>
              <w:rPr>
                <w:rFonts w:ascii="Arial" w:hAnsi="Arial"/>
                <w:b/>
                <w:sz w:val="16"/>
                <w:szCs w:val="16"/>
              </w:rPr>
            </w:pPr>
            <w:r>
              <w:rPr>
                <w:rFonts w:ascii="Arial" w:hAnsi="Arial"/>
                <w:b/>
                <w:sz w:val="16"/>
                <w:szCs w:val="16"/>
              </w:rPr>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25</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Recepção (Recepcionista)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8729</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DRF/Natal</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10</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4.680,18</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2.808.108,00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120</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561.621,60</w:t>
            </w:r>
          </w:p>
        </w:tc>
      </w:tr>
      <w:tr>
        <w:trPr>
          <w:trHeight w:val="375" w:hRule="atLeast"/>
        </w:trPr>
        <w:tc>
          <w:tcPr>
            <w:tcW w:w="764" w:type="dxa"/>
            <w:vMerge w:val="restart"/>
            <w:tcBorders>
              <w:left w:val="single" w:sz="2" w:space="0" w:color="000000"/>
              <w:bottom w:val="single" w:sz="2" w:space="0" w:color="000000"/>
            </w:tcBorders>
            <w:vAlign w:val="center"/>
          </w:tcPr>
          <w:p>
            <w:pPr>
              <w:pStyle w:val="Normal"/>
              <w:jc w:val="center"/>
              <w:rPr>
                <w:rFonts w:ascii="Arial" w:hAnsi="Arial"/>
                <w:sz w:val="16"/>
                <w:szCs w:val="16"/>
              </w:rPr>
            </w:pPr>
            <w:r>
              <w:rPr>
                <w:rFonts w:ascii="Arial" w:hAnsi="Arial"/>
                <w:b/>
                <w:sz w:val="16"/>
                <w:szCs w:val="16"/>
              </w:rPr>
              <w:t>4</w:t>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26</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Recepção (Recepcionista)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8729</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ARF/Cajazeiras</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120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3.337,16</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400.459,20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24</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80.091,84</w:t>
            </w:r>
          </w:p>
        </w:tc>
      </w:tr>
      <w:tr>
        <w:trPr>
          <w:trHeight w:val="375" w:hRule="atLeast"/>
        </w:trPr>
        <w:tc>
          <w:tcPr>
            <w:tcW w:w="764" w:type="dxa"/>
            <w:vMerge w:val="continue"/>
            <w:tcBorders>
              <w:left w:val="single" w:sz="2" w:space="0" w:color="000000"/>
              <w:bottom w:val="single" w:sz="2" w:space="0" w:color="000000"/>
            </w:tcBorders>
            <w:vAlign w:val="center"/>
          </w:tcPr>
          <w:p>
            <w:pPr>
              <w:pStyle w:val="Normal"/>
              <w:jc w:val="center"/>
              <w:rPr>
                <w:rFonts w:ascii="Arial" w:hAnsi="Arial"/>
                <w:b/>
                <w:sz w:val="16"/>
                <w:szCs w:val="16"/>
              </w:rPr>
            </w:pPr>
            <w:r>
              <w:rPr>
                <w:rFonts w:ascii="Arial" w:hAnsi="Arial"/>
                <w:b/>
                <w:sz w:val="16"/>
                <w:szCs w:val="16"/>
              </w:rPr>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27</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Recepção (Recepcionista)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8729</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ARF/Campina Grande</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360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4.342,08</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1.563.148,80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72</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312.629,76</w:t>
            </w:r>
          </w:p>
        </w:tc>
      </w:tr>
      <w:tr>
        <w:trPr>
          <w:trHeight w:val="375" w:hRule="atLeast"/>
        </w:trPr>
        <w:tc>
          <w:tcPr>
            <w:tcW w:w="764" w:type="dxa"/>
            <w:vMerge w:val="continue"/>
            <w:tcBorders>
              <w:left w:val="single" w:sz="2" w:space="0" w:color="000000"/>
              <w:bottom w:val="single" w:sz="2" w:space="0" w:color="000000"/>
            </w:tcBorders>
            <w:vAlign w:val="center"/>
          </w:tcPr>
          <w:p>
            <w:pPr>
              <w:pStyle w:val="Normal"/>
              <w:jc w:val="center"/>
              <w:rPr>
                <w:rFonts w:ascii="Arial" w:hAnsi="Arial"/>
                <w:b/>
                <w:sz w:val="16"/>
                <w:szCs w:val="16"/>
              </w:rPr>
            </w:pPr>
            <w:r>
              <w:rPr>
                <w:rFonts w:ascii="Arial" w:hAnsi="Arial"/>
                <w:b/>
                <w:sz w:val="16"/>
                <w:szCs w:val="16"/>
              </w:rPr>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28</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Recepção (Recepcionista)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8729</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ARF/Guarabira</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180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4.202,78</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756.500,40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36</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151.300,08</w:t>
            </w:r>
          </w:p>
        </w:tc>
      </w:tr>
      <w:tr>
        <w:trPr>
          <w:trHeight w:val="375" w:hRule="atLeast"/>
        </w:trPr>
        <w:tc>
          <w:tcPr>
            <w:tcW w:w="764" w:type="dxa"/>
            <w:vMerge w:val="continue"/>
            <w:tcBorders>
              <w:left w:val="single" w:sz="2" w:space="0" w:color="000000"/>
              <w:bottom w:val="single" w:sz="2" w:space="0" w:color="000000"/>
            </w:tcBorders>
            <w:vAlign w:val="center"/>
          </w:tcPr>
          <w:p>
            <w:pPr>
              <w:pStyle w:val="Normal"/>
              <w:jc w:val="center"/>
              <w:rPr>
                <w:rFonts w:ascii="Arial" w:hAnsi="Arial"/>
                <w:b/>
                <w:sz w:val="16"/>
                <w:szCs w:val="16"/>
              </w:rPr>
            </w:pPr>
            <w:r>
              <w:rPr>
                <w:rFonts w:ascii="Arial" w:hAnsi="Arial"/>
                <w:b/>
                <w:sz w:val="16"/>
                <w:szCs w:val="16"/>
              </w:rPr>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29</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Recepção (Recepcionista)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8729</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ARF/Itabaiana</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8063" w:type="dxa"/>
            <w:gridSpan w:val="7"/>
            <w:tcBorders>
              <w:left w:val="single" w:sz="2" w:space="0" w:color="000000"/>
              <w:bottom w:val="single" w:sz="2" w:space="0" w:color="000000"/>
              <w:right w:val="single" w:sz="2" w:space="0" w:color="000000"/>
            </w:tcBorders>
            <w:shd w:fill="FFFF00" w:val="clear"/>
            <w:vAlign w:val="center"/>
          </w:tcPr>
          <w:p>
            <w:pPr>
              <w:pStyle w:val="Contedodatabela"/>
              <w:ind w:hanging="0" w:left="0" w:right="0"/>
              <w:jc w:val="center"/>
              <w:rPr>
                <w:rFonts w:ascii="Arial" w:hAnsi="Arial"/>
                <w:b/>
                <w:color w:val="FF0000"/>
                <w:sz w:val="16"/>
                <w:szCs w:val="16"/>
              </w:rPr>
            </w:pPr>
            <w:r>
              <w:rPr>
                <w:rFonts w:ascii="Arial" w:hAnsi="Arial"/>
                <w:b/>
                <w:color w:val="FF0000"/>
                <w:sz w:val="16"/>
                <w:szCs w:val="16"/>
              </w:rPr>
              <w:t>ITEM CANCELADO</w:t>
            </w:r>
          </w:p>
        </w:tc>
      </w:tr>
      <w:tr>
        <w:trPr>
          <w:trHeight w:val="375" w:hRule="atLeast"/>
        </w:trPr>
        <w:tc>
          <w:tcPr>
            <w:tcW w:w="764" w:type="dxa"/>
            <w:vMerge w:val="continue"/>
            <w:tcBorders>
              <w:left w:val="single" w:sz="2" w:space="0" w:color="000000"/>
              <w:bottom w:val="single" w:sz="2" w:space="0" w:color="000000"/>
            </w:tcBorders>
            <w:vAlign w:val="center"/>
          </w:tcPr>
          <w:p>
            <w:pPr>
              <w:pStyle w:val="Normal"/>
              <w:jc w:val="center"/>
              <w:rPr>
                <w:rFonts w:ascii="Arial" w:hAnsi="Arial"/>
                <w:b/>
                <w:sz w:val="16"/>
                <w:szCs w:val="16"/>
              </w:rPr>
            </w:pPr>
            <w:r>
              <w:rPr>
                <w:rFonts w:ascii="Arial" w:hAnsi="Arial"/>
                <w:b/>
                <w:sz w:val="16"/>
                <w:szCs w:val="16"/>
              </w:rPr>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30</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Recepção (Recepcionista)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8729</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DRF/João Pessoa</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15</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900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4.377,64</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3.939.876,00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180</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787.975,20</w:t>
            </w:r>
          </w:p>
        </w:tc>
      </w:tr>
      <w:tr>
        <w:trPr>
          <w:trHeight w:val="375" w:hRule="atLeast"/>
        </w:trPr>
        <w:tc>
          <w:tcPr>
            <w:tcW w:w="764" w:type="dxa"/>
            <w:vMerge w:val="continue"/>
            <w:tcBorders>
              <w:left w:val="single" w:sz="2" w:space="0" w:color="000000"/>
              <w:bottom w:val="single" w:sz="2" w:space="0" w:color="000000"/>
            </w:tcBorders>
            <w:vAlign w:val="center"/>
          </w:tcPr>
          <w:p>
            <w:pPr>
              <w:pStyle w:val="Normal"/>
              <w:jc w:val="center"/>
              <w:rPr>
                <w:rFonts w:ascii="Arial" w:hAnsi="Arial"/>
                <w:b/>
                <w:sz w:val="16"/>
                <w:szCs w:val="16"/>
              </w:rPr>
            </w:pPr>
            <w:r>
              <w:rPr>
                <w:rFonts w:ascii="Arial" w:hAnsi="Arial"/>
                <w:b/>
                <w:sz w:val="16"/>
                <w:szCs w:val="16"/>
              </w:rPr>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31</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Recepção (Recepcionista)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8729</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ARF/Patos</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180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4.202,78</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756.500,40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36</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151.300,08</w:t>
            </w:r>
          </w:p>
        </w:tc>
      </w:tr>
      <w:tr>
        <w:trPr>
          <w:trHeight w:val="375" w:hRule="atLeast"/>
        </w:trPr>
        <w:tc>
          <w:tcPr>
            <w:tcW w:w="764" w:type="dxa"/>
            <w:vMerge w:val="continue"/>
            <w:tcBorders>
              <w:left w:val="single" w:sz="2" w:space="0" w:color="000000"/>
              <w:bottom w:val="single" w:sz="2" w:space="0" w:color="000000"/>
            </w:tcBorders>
            <w:vAlign w:val="center"/>
          </w:tcPr>
          <w:p>
            <w:pPr>
              <w:pStyle w:val="Normal"/>
              <w:jc w:val="center"/>
              <w:rPr>
                <w:rFonts w:ascii="Arial" w:hAnsi="Arial"/>
                <w:b/>
                <w:sz w:val="16"/>
                <w:szCs w:val="16"/>
              </w:rPr>
            </w:pPr>
            <w:r>
              <w:rPr>
                <w:rFonts w:ascii="Arial" w:hAnsi="Arial"/>
                <w:b/>
                <w:sz w:val="16"/>
                <w:szCs w:val="16"/>
              </w:rPr>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32</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Recepção (Recepcionista)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8729</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ARF/Santa Rita</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180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4.365,79</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785.842,20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36</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157.168,44</w:t>
            </w:r>
          </w:p>
        </w:tc>
      </w:tr>
      <w:tr>
        <w:trPr>
          <w:trHeight w:val="375" w:hRule="atLeast"/>
        </w:trPr>
        <w:tc>
          <w:tcPr>
            <w:tcW w:w="764" w:type="dxa"/>
            <w:vMerge w:val="continue"/>
            <w:tcBorders>
              <w:left w:val="single" w:sz="2" w:space="0" w:color="000000"/>
              <w:bottom w:val="single" w:sz="2" w:space="0" w:color="000000"/>
            </w:tcBorders>
            <w:vAlign w:val="center"/>
          </w:tcPr>
          <w:p>
            <w:pPr>
              <w:pStyle w:val="Normal"/>
              <w:jc w:val="center"/>
              <w:rPr>
                <w:rFonts w:ascii="Arial" w:hAnsi="Arial"/>
                <w:b/>
                <w:sz w:val="16"/>
                <w:szCs w:val="16"/>
              </w:rPr>
            </w:pPr>
            <w:r>
              <w:rPr>
                <w:rFonts w:ascii="Arial" w:hAnsi="Arial"/>
                <w:b/>
                <w:sz w:val="16"/>
                <w:szCs w:val="16"/>
              </w:rPr>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33</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Recepção (Recepcionista)</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8729</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ARF/Sousa</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180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4.167,84</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750.211,20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36</w:t>
            </w:r>
          </w:p>
        </w:tc>
        <w:tc>
          <w:tcPr>
            <w:tcW w:w="1119" w:type="dxa"/>
            <w:tcBorders>
              <w:left w:val="single" w:sz="2" w:space="0" w:color="000000"/>
              <w:bottom w:val="single" w:sz="2" w:space="0" w:color="000000"/>
              <w:right w:val="single" w:sz="2" w:space="0" w:color="000000"/>
            </w:tcBorders>
            <w:vAlign w:val="center"/>
          </w:tcPr>
          <w:p>
            <w:pPr>
              <w:pStyle w:val="Contedodatabela"/>
              <w:jc w:val="center"/>
              <w:rPr>
                <w:rFonts w:ascii="Arial" w:hAnsi="Arial"/>
                <w:sz w:val="16"/>
                <w:szCs w:val="16"/>
              </w:rPr>
            </w:pPr>
            <w:r>
              <w:rPr>
                <w:rFonts w:ascii="Arial" w:hAnsi="Arial"/>
                <w:sz w:val="16"/>
                <w:szCs w:val="16"/>
              </w:rPr>
              <w:t>150.042,24</w:t>
            </w:r>
          </w:p>
        </w:tc>
      </w:tr>
      <w:tr>
        <w:trPr>
          <w:trHeight w:val="555" w:hRule="atLeast"/>
        </w:trPr>
        <w:tc>
          <w:tcPr>
            <w:tcW w:w="764" w:type="dxa"/>
            <w:vMerge w:val="restart"/>
            <w:tcBorders>
              <w:left w:val="single" w:sz="2" w:space="0" w:color="000000"/>
              <w:bottom w:val="single" w:sz="2" w:space="0" w:color="000000"/>
            </w:tcBorders>
            <w:vAlign w:val="center"/>
          </w:tcPr>
          <w:p>
            <w:pPr>
              <w:pStyle w:val="Normal"/>
              <w:jc w:val="center"/>
              <w:rPr>
                <w:rFonts w:ascii="Arial" w:hAnsi="Arial"/>
                <w:sz w:val="16"/>
                <w:szCs w:val="16"/>
              </w:rPr>
            </w:pPr>
            <w:r>
              <w:rPr>
                <w:rFonts w:ascii="Arial" w:hAnsi="Arial"/>
                <w:b/>
                <w:sz w:val="16"/>
                <w:szCs w:val="16"/>
              </w:rPr>
              <w:t>5</w:t>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34</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condução de veículos oficiais (Motorista CNH “D”)</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15008</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DRF/João Pessoa</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8.545,97</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512.758,20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12</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102.551,64</w:t>
            </w:r>
          </w:p>
        </w:tc>
      </w:tr>
      <w:tr>
        <w:trPr>
          <w:trHeight w:val="555" w:hRule="atLeast"/>
        </w:trPr>
        <w:tc>
          <w:tcPr>
            <w:tcW w:w="764" w:type="dxa"/>
            <w:vMerge w:val="continue"/>
            <w:tcBorders>
              <w:left w:val="single" w:sz="2" w:space="0" w:color="000000"/>
              <w:bottom w:val="single" w:sz="2" w:space="0" w:color="000000"/>
            </w:tcBorders>
            <w:vAlign w:val="center"/>
          </w:tcPr>
          <w:p>
            <w:pPr>
              <w:pStyle w:val="Normal"/>
              <w:jc w:val="center"/>
              <w:rPr>
                <w:rFonts w:ascii="Arial" w:hAnsi="Arial"/>
                <w:b/>
                <w:sz w:val="16"/>
                <w:szCs w:val="16"/>
              </w:rPr>
            </w:pPr>
            <w:r>
              <w:rPr>
                <w:rFonts w:ascii="Arial" w:hAnsi="Arial"/>
                <w:b/>
                <w:sz w:val="16"/>
                <w:szCs w:val="16"/>
              </w:rPr>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35</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condução de veículos oficiais (Motorista CNH “E”)</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15008</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DRF/João Pessoa</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1306"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60</w:t>
            </w:r>
          </w:p>
        </w:tc>
        <w:tc>
          <w:tcPr>
            <w:tcW w:w="958"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9.518,89</w:t>
            </w:r>
          </w:p>
        </w:tc>
        <w:tc>
          <w:tcPr>
            <w:tcW w:w="1185"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571.133,40</w:t>
            </w:r>
          </w:p>
        </w:tc>
        <w:tc>
          <w:tcPr>
            <w:tcW w:w="1171"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12</w:t>
            </w:r>
          </w:p>
        </w:tc>
        <w:tc>
          <w:tcPr>
            <w:tcW w:w="1119" w:type="dxa"/>
            <w:tcBorders>
              <w:left w:val="single" w:sz="2" w:space="0" w:color="000000"/>
              <w:bottom w:val="single" w:sz="2" w:space="0" w:color="000000"/>
              <w:right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114.226,68</w:t>
            </w:r>
          </w:p>
        </w:tc>
      </w:tr>
      <w:tr>
        <w:trPr>
          <w:trHeight w:val="555" w:hRule="atLeast"/>
        </w:trPr>
        <w:tc>
          <w:tcPr>
            <w:tcW w:w="764" w:type="dxa"/>
            <w:vMerge w:val="continue"/>
            <w:tcBorders>
              <w:left w:val="single" w:sz="2" w:space="0" w:color="000000"/>
              <w:bottom w:val="single" w:sz="2" w:space="0" w:color="000000"/>
            </w:tcBorders>
            <w:vAlign w:val="center"/>
          </w:tcPr>
          <w:p>
            <w:pPr>
              <w:pStyle w:val="Normal"/>
              <w:jc w:val="center"/>
              <w:rPr>
                <w:rFonts w:ascii="Arial" w:hAnsi="Arial"/>
                <w:b/>
                <w:sz w:val="16"/>
                <w:szCs w:val="16"/>
              </w:rPr>
            </w:pPr>
            <w:r>
              <w:rPr>
                <w:rFonts w:ascii="Arial" w:hAnsi="Arial"/>
                <w:b/>
                <w:sz w:val="16"/>
                <w:szCs w:val="16"/>
              </w:rPr>
            </w:r>
          </w:p>
        </w:tc>
        <w:tc>
          <w:tcPr>
            <w:tcW w:w="572"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36</w:t>
            </w:r>
          </w:p>
        </w:tc>
        <w:tc>
          <w:tcPr>
            <w:tcW w:w="2024" w:type="dxa"/>
            <w:tcBorders>
              <w:left w:val="single" w:sz="2" w:space="0" w:color="000000"/>
              <w:bottom w:val="single" w:sz="2" w:space="0" w:color="000000"/>
            </w:tcBorders>
            <w:vAlign w:val="center"/>
          </w:tcPr>
          <w:p>
            <w:pPr>
              <w:pStyle w:val="Contedodatabela"/>
              <w:ind w:hanging="0" w:left="0" w:right="0"/>
              <w:jc w:val="both"/>
              <w:rPr>
                <w:rFonts w:ascii="Arial" w:hAnsi="Arial"/>
                <w:sz w:val="16"/>
                <w:szCs w:val="16"/>
              </w:rPr>
            </w:pPr>
            <w:r>
              <w:rPr>
                <w:rFonts w:ascii="Arial" w:hAnsi="Arial"/>
                <w:sz w:val="16"/>
                <w:szCs w:val="16"/>
              </w:rPr>
              <w:t>Prestação de Serviços de condução de veículos oficiais (Motorista CNH “D”)</w:t>
            </w:r>
          </w:p>
        </w:tc>
        <w:tc>
          <w:tcPr>
            <w:tcW w:w="809"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15008</w:t>
            </w:r>
          </w:p>
        </w:tc>
        <w:tc>
          <w:tcPr>
            <w:tcW w:w="1187"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DRF/Campina Grande</w:t>
            </w:r>
          </w:p>
        </w:tc>
        <w:tc>
          <w:tcPr>
            <w:tcW w:w="1140" w:type="dxa"/>
            <w:tcBorders>
              <w:left w:val="single" w:sz="2" w:space="0" w:color="000000"/>
              <w:bottom w:val="single" w:sz="2" w:space="0" w:color="000000"/>
            </w:tcBorders>
            <w:vAlign w:val="center"/>
          </w:tcPr>
          <w:p>
            <w:pPr>
              <w:pStyle w:val="Contedodatabela"/>
              <w:ind w:hanging="0" w:left="0" w:right="0"/>
              <w:jc w:val="center"/>
              <w:rPr>
                <w:rFonts w:ascii="Arial" w:hAnsi="Arial"/>
                <w:sz w:val="16"/>
                <w:szCs w:val="16"/>
              </w:rPr>
            </w:pPr>
            <w:r>
              <w:rPr>
                <w:rFonts w:ascii="Arial" w:hAnsi="Arial"/>
                <w:sz w:val="16"/>
                <w:szCs w:val="16"/>
              </w:rPr>
              <w:t>Posto</w:t>
            </w:r>
          </w:p>
        </w:tc>
        <w:tc>
          <w:tcPr>
            <w:tcW w:w="8063" w:type="dxa"/>
            <w:gridSpan w:val="7"/>
            <w:tcBorders>
              <w:left w:val="single" w:sz="2" w:space="0" w:color="000000"/>
              <w:bottom w:val="single" w:sz="2" w:space="0" w:color="000000"/>
              <w:right w:val="single" w:sz="2" w:space="0" w:color="000000"/>
            </w:tcBorders>
            <w:shd w:fill="FFFF00" w:val="clear"/>
            <w:vAlign w:val="center"/>
          </w:tcPr>
          <w:p>
            <w:pPr>
              <w:pStyle w:val="Contedodatabela"/>
              <w:ind w:hanging="0" w:left="0" w:right="0"/>
              <w:jc w:val="center"/>
              <w:rPr>
                <w:rFonts w:ascii="Arial" w:hAnsi="Arial"/>
                <w:b/>
                <w:color w:val="FF0000"/>
                <w:sz w:val="16"/>
                <w:szCs w:val="16"/>
              </w:rPr>
            </w:pPr>
            <w:r>
              <w:rPr>
                <w:rFonts w:ascii="Arial" w:hAnsi="Arial"/>
                <w:b/>
                <w:color w:val="FF0000"/>
                <w:sz w:val="16"/>
                <w:szCs w:val="16"/>
              </w:rPr>
              <w:t>ITEM CANCELADO</w:t>
            </w:r>
          </w:p>
        </w:tc>
      </w:tr>
      <w:tr>
        <w:trPr>
          <w:trHeight w:val="255" w:hRule="atLeast"/>
        </w:trPr>
        <w:tc>
          <w:tcPr>
            <w:tcW w:w="6496" w:type="dxa"/>
            <w:gridSpan w:val="6"/>
            <w:tcBorders>
              <w:left w:val="single" w:sz="2" w:space="0" w:color="000000"/>
              <w:bottom w:val="single" w:sz="2" w:space="0" w:color="000000"/>
            </w:tcBorders>
            <w:shd w:color="auto" w:fill="DCDCDC" w:val="clear"/>
            <w:vAlign w:val="center"/>
          </w:tcPr>
          <w:p>
            <w:pPr>
              <w:pStyle w:val="Normal"/>
              <w:jc w:val="center"/>
              <w:rPr>
                <w:rFonts w:ascii="Arial" w:hAnsi="Arial"/>
                <w:sz w:val="16"/>
                <w:szCs w:val="16"/>
              </w:rPr>
            </w:pPr>
            <w:r>
              <w:rPr>
                <w:rFonts w:ascii="Arial" w:hAnsi="Arial"/>
                <w:b/>
                <w:sz w:val="16"/>
                <w:szCs w:val="16"/>
              </w:rPr>
              <w:t>TOTAL ESTIMADO DA CONTRATAÇÃO</w:t>
            </w:r>
          </w:p>
        </w:tc>
        <w:tc>
          <w:tcPr>
            <w:tcW w:w="1184" w:type="dxa"/>
            <w:tcBorders>
              <w:left w:val="single" w:sz="2" w:space="0" w:color="000000"/>
              <w:bottom w:val="single" w:sz="2" w:space="0" w:color="000000"/>
            </w:tcBorders>
            <w:shd w:color="auto" w:fill="DCDCDC" w:val="clear"/>
            <w:vAlign w:val="center"/>
          </w:tcPr>
          <w:p>
            <w:pPr>
              <w:pStyle w:val="Contedodatabela"/>
              <w:ind w:hanging="0" w:left="0" w:right="0"/>
              <w:jc w:val="center"/>
              <w:rPr>
                <w:rFonts w:ascii="Arial" w:hAnsi="Arial"/>
                <w:b/>
                <w:sz w:val="16"/>
                <w:szCs w:val="16"/>
              </w:rPr>
            </w:pPr>
            <w:r>
              <w:rPr>
                <w:rFonts w:ascii="Arial" w:hAnsi="Arial"/>
                <w:b/>
                <w:sz w:val="16"/>
                <w:szCs w:val="16"/>
              </w:rPr>
              <w:t>15</w:t>
            </w:r>
            <w:r>
              <w:rPr>
                <w:rFonts w:ascii="Arial" w:hAnsi="Arial"/>
                <w:b/>
                <w:sz w:val="16"/>
                <w:szCs w:val="16"/>
              </w:rPr>
              <w:t>0</w:t>
            </w:r>
          </w:p>
        </w:tc>
        <w:tc>
          <w:tcPr>
            <w:tcW w:w="1140" w:type="dxa"/>
            <w:tcBorders>
              <w:left w:val="single" w:sz="2" w:space="0" w:color="000000"/>
              <w:bottom w:val="single" w:sz="2" w:space="0" w:color="000000"/>
            </w:tcBorders>
            <w:shd w:color="auto" w:fill="DCDCDC" w:val="clear"/>
            <w:vAlign w:val="center"/>
          </w:tcPr>
          <w:p>
            <w:pPr>
              <w:pStyle w:val="Contedodatabela"/>
              <w:ind w:hanging="0" w:left="0" w:right="0"/>
              <w:jc w:val="center"/>
              <w:rPr>
                <w:rFonts w:ascii="Arial" w:hAnsi="Arial"/>
                <w:b/>
                <w:sz w:val="16"/>
                <w:szCs w:val="16"/>
              </w:rPr>
            </w:pPr>
            <w:r>
              <w:rPr>
                <w:rFonts w:ascii="Arial" w:hAnsi="Arial"/>
                <w:b/>
                <w:sz w:val="16"/>
                <w:szCs w:val="16"/>
              </w:rPr>
              <w:t>-</w:t>
            </w:r>
          </w:p>
        </w:tc>
        <w:tc>
          <w:tcPr>
            <w:tcW w:w="1306" w:type="dxa"/>
            <w:tcBorders>
              <w:left w:val="single" w:sz="2" w:space="0" w:color="000000"/>
              <w:bottom w:val="single" w:sz="2" w:space="0" w:color="000000"/>
            </w:tcBorders>
            <w:shd w:color="auto" w:fill="DCDCDC" w:val="clear"/>
            <w:vAlign w:val="center"/>
          </w:tcPr>
          <w:p>
            <w:pPr>
              <w:pStyle w:val="Contedodatabela"/>
              <w:ind w:hanging="0" w:left="0" w:right="0"/>
              <w:jc w:val="center"/>
              <w:rPr>
                <w:rFonts w:ascii="Arial" w:hAnsi="Arial"/>
                <w:b/>
                <w:sz w:val="16"/>
                <w:szCs w:val="16"/>
              </w:rPr>
            </w:pPr>
            <w:r>
              <w:rPr>
                <w:rFonts w:ascii="Arial" w:hAnsi="Arial"/>
                <w:b/>
                <w:sz w:val="16"/>
                <w:szCs w:val="16"/>
              </w:rPr>
              <w:t>-</w:t>
            </w:r>
          </w:p>
        </w:tc>
        <w:tc>
          <w:tcPr>
            <w:tcW w:w="958" w:type="dxa"/>
            <w:tcBorders>
              <w:left w:val="single" w:sz="2" w:space="0" w:color="000000"/>
              <w:bottom w:val="single" w:sz="2" w:space="0" w:color="000000"/>
            </w:tcBorders>
            <w:shd w:color="auto" w:fill="DCDCDC" w:val="clear"/>
            <w:vAlign w:val="center"/>
          </w:tcPr>
          <w:p>
            <w:pPr>
              <w:pStyle w:val="Contedodatabela"/>
              <w:ind w:hanging="0" w:left="0" w:right="0"/>
              <w:jc w:val="center"/>
              <w:rPr>
                <w:rFonts w:ascii="Arial" w:hAnsi="Arial"/>
                <w:b/>
                <w:sz w:val="16"/>
                <w:szCs w:val="16"/>
              </w:rPr>
            </w:pPr>
            <w:r>
              <w:rPr>
                <w:rFonts w:ascii="Arial" w:hAnsi="Arial"/>
                <w:b/>
                <w:sz w:val="16"/>
                <w:szCs w:val="16"/>
              </w:rPr>
              <w:t>-</w:t>
            </w:r>
          </w:p>
        </w:tc>
        <w:tc>
          <w:tcPr>
            <w:tcW w:w="1185" w:type="dxa"/>
            <w:tcBorders>
              <w:left w:val="single" w:sz="2" w:space="0" w:color="000000"/>
              <w:bottom w:val="single" w:sz="2" w:space="0" w:color="000000"/>
            </w:tcBorders>
            <w:shd w:color="auto" w:fill="DCDCDC" w:val="clear"/>
            <w:vAlign w:val="center"/>
          </w:tcPr>
          <w:p>
            <w:pPr>
              <w:pStyle w:val="Contedodatabela"/>
              <w:ind w:hanging="0" w:left="0" w:right="0"/>
              <w:jc w:val="center"/>
              <w:rPr>
                <w:rFonts w:ascii="Arial" w:hAnsi="Arial"/>
                <w:b/>
                <w:sz w:val="16"/>
                <w:szCs w:val="16"/>
              </w:rPr>
            </w:pPr>
            <w:r>
              <w:rPr>
                <w:rFonts w:ascii="Arial" w:hAnsi="Arial"/>
                <w:b/>
                <w:sz w:val="16"/>
                <w:szCs w:val="16"/>
              </w:rPr>
              <w:t>43.886.155,20</w:t>
            </w:r>
          </w:p>
        </w:tc>
        <w:tc>
          <w:tcPr>
            <w:tcW w:w="1171" w:type="dxa"/>
            <w:tcBorders>
              <w:left w:val="single" w:sz="2" w:space="0" w:color="000000"/>
              <w:bottom w:val="single" w:sz="2" w:space="0" w:color="000000"/>
            </w:tcBorders>
            <w:shd w:color="auto" w:fill="DCDCDC" w:val="clear"/>
            <w:vAlign w:val="center"/>
          </w:tcPr>
          <w:p>
            <w:pPr>
              <w:pStyle w:val="Contedodatabela"/>
              <w:ind w:hanging="0" w:left="0" w:right="0"/>
              <w:jc w:val="center"/>
              <w:rPr>
                <w:rFonts w:ascii="Arial" w:hAnsi="Arial"/>
                <w:sz w:val="16"/>
                <w:szCs w:val="16"/>
              </w:rPr>
            </w:pPr>
            <w:r>
              <w:rPr>
                <w:rFonts w:ascii="Arial" w:hAnsi="Arial"/>
                <w:sz w:val="16"/>
                <w:szCs w:val="16"/>
              </w:rPr>
              <w:t>---</w:t>
            </w:r>
          </w:p>
        </w:tc>
        <w:tc>
          <w:tcPr>
            <w:tcW w:w="1119" w:type="dxa"/>
            <w:tcBorders>
              <w:left w:val="single" w:sz="2" w:space="0" w:color="000000"/>
              <w:bottom w:val="single" w:sz="2" w:space="0" w:color="000000"/>
              <w:right w:val="single" w:sz="2" w:space="0" w:color="000000"/>
            </w:tcBorders>
            <w:shd w:color="auto" w:fill="DCDCDC" w:val="clear"/>
            <w:vAlign w:val="center"/>
          </w:tcPr>
          <w:p>
            <w:pPr>
              <w:pStyle w:val="Contedodatabela"/>
              <w:jc w:val="center"/>
              <w:rPr>
                <w:rFonts w:ascii="Arial" w:hAnsi="Arial"/>
                <w:b/>
                <w:sz w:val="16"/>
                <w:szCs w:val="16"/>
              </w:rPr>
            </w:pPr>
            <w:r>
              <w:rPr>
                <w:rFonts w:ascii="Arial" w:hAnsi="Arial"/>
                <w:b/>
                <w:sz w:val="16"/>
                <w:szCs w:val="16"/>
              </w:rPr>
              <w:t>8.777.231,04</w:t>
            </w:r>
          </w:p>
        </w:tc>
      </w:tr>
    </w:tbl>
    <w:p>
      <w:pPr>
        <w:pStyle w:val="Normal"/>
        <w:rPr/>
      </w:pPr>
      <w:r>
        <w:rPr/>
      </w:r>
    </w:p>
    <w:tbl>
      <w:tblPr>
        <w:tblW w:w="14564" w:type="dxa"/>
        <w:jc w:val="left"/>
        <w:tblInd w:w="-2" w:type="dxa"/>
        <w:tblLayout w:type="fixed"/>
        <w:tblCellMar>
          <w:top w:w="0" w:type="dxa"/>
          <w:left w:w="28" w:type="dxa"/>
          <w:bottom w:w="0" w:type="dxa"/>
          <w:right w:w="28" w:type="dxa"/>
        </w:tblCellMar>
        <w:tblLook w:firstRow="1" w:noVBand="1" w:lastRow="0" w:firstColumn="1" w:lastColumn="0" w:noHBand="0" w:val="04a0"/>
      </w:tblPr>
      <w:tblGrid>
        <w:gridCol w:w="14564"/>
      </w:tblGrid>
      <w:tr>
        <w:trPr>
          <w:trHeight w:val="255" w:hRule="atLeast"/>
        </w:trPr>
        <w:tc>
          <w:tcPr>
            <w:tcW w:w="14564" w:type="dxa"/>
            <w:tcBorders>
              <w:top w:val="single" w:sz="2" w:space="0" w:color="000000"/>
              <w:left w:val="single" w:sz="2" w:space="0" w:color="000000"/>
              <w:bottom w:val="single" w:sz="2" w:space="0" w:color="000000"/>
              <w:right w:val="single" w:sz="2" w:space="0" w:color="000000"/>
            </w:tcBorders>
            <w:vAlign w:val="center"/>
          </w:tcPr>
          <w:p>
            <w:pPr>
              <w:pStyle w:val="Normal"/>
              <w:widowControl w:val="false"/>
              <w:rPr>
                <w:rFonts w:ascii="Arial" w:hAnsi="Arial"/>
                <w:b/>
                <w:bCs/>
                <w:color w:val="FF0000"/>
                <w:sz w:val="16"/>
                <w:szCs w:val="16"/>
              </w:rPr>
            </w:pPr>
            <w:r>
              <w:rPr>
                <w:rFonts w:ascii="Arial" w:hAnsi="Arial"/>
                <w:b/>
                <w:bCs/>
                <w:color w:val="FF0000"/>
                <w:sz w:val="16"/>
                <w:szCs w:val="16"/>
                <w:u w:val="single"/>
              </w:rPr>
              <w:t>OBSERVAÇÕES</w:t>
            </w:r>
            <w:r>
              <w:rPr>
                <w:rFonts w:ascii="Arial" w:hAnsi="Arial"/>
                <w:b/>
                <w:bCs/>
                <w:color w:val="FF0000"/>
                <w:sz w:val="16"/>
                <w:szCs w:val="16"/>
              </w:rPr>
              <w:t>:</w:t>
            </w:r>
          </w:p>
          <w:p>
            <w:pPr>
              <w:pStyle w:val="Normal"/>
              <w:widowControl w:val="false"/>
              <w:rPr>
                <w:rFonts w:ascii="Arial" w:hAnsi="Arial"/>
                <w:sz w:val="16"/>
                <w:szCs w:val="16"/>
              </w:rPr>
            </w:pPr>
            <w:r>
              <w:rPr>
                <w:rFonts w:ascii="Arial" w:hAnsi="Arial"/>
                <w:sz w:val="16"/>
                <w:szCs w:val="16"/>
              </w:rPr>
            </w:r>
          </w:p>
          <w:p>
            <w:pPr>
              <w:pStyle w:val="Normal"/>
              <w:widowControl w:val="false"/>
              <w:jc w:val="both"/>
              <w:rPr>
                <w:rFonts w:ascii="Arial" w:hAnsi="Arial"/>
                <w:color w:val="FF0000"/>
                <w:sz w:val="16"/>
                <w:szCs w:val="16"/>
              </w:rPr>
            </w:pPr>
            <w:r>
              <w:rPr>
                <w:rFonts w:ascii="Arial" w:hAnsi="Arial"/>
                <w:i/>
                <w:color w:val="FF0000"/>
                <w:sz w:val="16"/>
                <w:szCs w:val="16"/>
              </w:rPr>
              <w:t>1) O valor unitário (Coluna “D”) é igual ao valor mensal por posto;</w:t>
            </w:r>
          </w:p>
          <w:p>
            <w:pPr>
              <w:pStyle w:val="Normal"/>
              <w:widowControl w:val="false"/>
              <w:jc w:val="both"/>
              <w:rPr>
                <w:rFonts w:ascii="Arial" w:hAnsi="Arial"/>
                <w:color w:val="FF0000"/>
                <w:sz w:val="16"/>
                <w:szCs w:val="16"/>
              </w:rPr>
            </w:pPr>
            <w:r>
              <w:rPr>
                <w:rFonts w:ascii="Arial" w:hAnsi="Arial"/>
                <w:i/>
                <w:color w:val="FF0000"/>
                <w:sz w:val="16"/>
                <w:szCs w:val="16"/>
              </w:rPr>
              <w:t>2) A quantidade total (Coluna “C”) foi adaptada para efeito de cadastro dos itens de licitação e é igual à quantidade de postos (Coluna “A”), multiplicada pela quantidade de meses da duração inicial do contrato (Coluna “B”);</w:t>
            </w:r>
          </w:p>
          <w:p>
            <w:pPr>
              <w:pStyle w:val="Normal"/>
              <w:widowControl w:val="false"/>
              <w:jc w:val="both"/>
              <w:rPr>
                <w:rFonts w:ascii="Arial" w:hAnsi="Arial"/>
                <w:color w:val="FF0000"/>
                <w:sz w:val="16"/>
                <w:szCs w:val="16"/>
              </w:rPr>
            </w:pPr>
            <w:r>
              <w:rPr>
                <w:rFonts w:ascii="Arial" w:hAnsi="Arial"/>
                <w:i/>
                <w:color w:val="FF0000"/>
                <w:sz w:val="16"/>
                <w:szCs w:val="16"/>
              </w:rPr>
              <w:t>3) O valor total (Coluna “E”) para a duração inicial do contrato, de 60 (sessenta) meses, é equivalente à quantidade total (Coluna “C”), multiplicada pelo valor unitário (Coluna “D”);</w:t>
            </w:r>
          </w:p>
          <w:p>
            <w:pPr>
              <w:pStyle w:val="Normal"/>
              <w:widowControl w:val="false"/>
              <w:jc w:val="both"/>
              <w:rPr>
                <w:rFonts w:ascii="Arial" w:hAnsi="Arial"/>
                <w:color w:val="FF0000"/>
                <w:sz w:val="16"/>
                <w:szCs w:val="16"/>
              </w:rPr>
            </w:pPr>
            <w:r>
              <w:rPr>
                <w:rFonts w:ascii="Arial" w:hAnsi="Arial"/>
                <w:i/>
                <w:color w:val="FF0000"/>
                <w:sz w:val="16"/>
                <w:szCs w:val="16"/>
              </w:rPr>
              <w:t>4) Em caso de divergência, as informações constantes da tabela acima deverão prevalecer sobre os dados vinculados aos Códigos CATSER considerados no cadastro dos itens de licitação.</w:t>
            </w:r>
          </w:p>
          <w:p>
            <w:pPr>
              <w:pStyle w:val="Normal"/>
              <w:widowControl w:val="false"/>
              <w:jc w:val="both"/>
              <w:rPr>
                <w:rFonts w:ascii="Arial" w:hAnsi="Arial"/>
                <w:color w:val="FF0000"/>
                <w:sz w:val="16"/>
                <w:szCs w:val="16"/>
              </w:rPr>
            </w:pPr>
            <w:r>
              <w:rPr>
                <w:rFonts w:ascii="Arial" w:hAnsi="Arial"/>
                <w:i/>
                <w:color w:val="FF0000"/>
                <w:sz w:val="16"/>
                <w:szCs w:val="16"/>
              </w:rPr>
              <w:t xml:space="preserve">5) As colunas F e G foram criadas para o caso de ser necessário cadastrar </w:t>
            </w:r>
            <w:r>
              <w:rPr>
                <w:rFonts w:ascii="Arial" w:hAnsi="Arial"/>
                <w:b/>
                <w:bCs/>
                <w:i/>
                <w:color w:val="FF0000"/>
                <w:sz w:val="16"/>
                <w:szCs w:val="16"/>
              </w:rPr>
              <w:t>a quantidade e o valor anual</w:t>
            </w:r>
            <w:r>
              <w:rPr>
                <w:rFonts w:ascii="Arial" w:hAnsi="Arial"/>
                <w:i/>
                <w:color w:val="FF0000"/>
                <w:sz w:val="16"/>
                <w:szCs w:val="16"/>
              </w:rPr>
              <w:t xml:space="preserve"> no Portal Compras.</w:t>
            </w:r>
          </w:p>
          <w:p>
            <w:pPr>
              <w:pStyle w:val="Normal"/>
              <w:widowControl w:val="false"/>
              <w:jc w:val="both"/>
              <w:rPr>
                <w:b/>
                <w:bCs/>
              </w:rPr>
            </w:pPr>
            <w:r>
              <w:rPr>
                <w:rFonts w:ascii="Arial" w:hAnsi="Arial"/>
                <w:b/>
                <w:bCs/>
                <w:i/>
                <w:color w:val="FF0000"/>
                <w:sz w:val="16"/>
                <w:szCs w:val="16"/>
              </w:rPr>
              <w:t>6) Os itens 17 e 29 foram cancelados, em virtude do fechamento da ARF/Paulista e ARF/Itabaiana, respectivamente, previsto para o novo Regimento Interno da RFB, conforme documento às fls. 1370/1371 do processo.</w:t>
            </w:r>
          </w:p>
          <w:p>
            <w:pPr>
              <w:pStyle w:val="Normal"/>
              <w:widowControl w:val="false"/>
              <w:jc w:val="both"/>
              <w:rPr>
                <w:b/>
                <w:bCs/>
              </w:rPr>
            </w:pPr>
            <w:r>
              <w:rPr>
                <w:rFonts w:ascii="Arial" w:hAnsi="Arial"/>
                <w:b/>
                <w:bCs/>
                <w:i/>
                <w:color w:val="FF0000"/>
                <w:sz w:val="16"/>
                <w:szCs w:val="16"/>
              </w:rPr>
              <w:t>7) No momento da elaboração da PCFP da Administração, bem como por ocasião da publicação do primeiro aviso de licitação no D.O.U., em 28/06/2024, a CCT PB000483/2023 estava em vigor. Entretanto, atualmente a referida CCT encontra-se expirada. Em razão da inconstitucionalidade do princípio da ultratividade, conforme julgamento da Arguição de Descumprimento de Preceito Fundamental (ADPF) 323 pelo STF, a PCFP da Administração será atualizada com base em CCT vigente. Diante do exposto, o item 36 do Pregão foi cancelado.</w:t>
            </w:r>
          </w:p>
        </w:tc>
      </w:tr>
    </w:tbl>
    <w:p>
      <w:pPr>
        <w:pStyle w:val="Normal"/>
        <w:ind w:left="999"/>
        <w:rPr/>
      </w:pPr>
      <w:r>
        <w:rPr/>
      </w:r>
    </w:p>
    <w:p>
      <w:pPr>
        <w:pStyle w:val="Nivel2"/>
        <w:numPr>
          <w:ilvl w:val="1"/>
          <w:numId w:val="3"/>
        </w:numPr>
        <w:ind w:hanging="0" w:left="0"/>
        <w:rPr/>
      </w:pPr>
      <w:r>
        <w:rPr/>
        <w:t>O(s) serviço(s) objeto desta contratação são caracterizados como comum(ns), conforme justificativa constante do Estudo Técnico Preliminar.</w:t>
      </w:r>
    </w:p>
    <w:p>
      <w:pPr>
        <w:pStyle w:val="Nvel2-Red"/>
        <w:numPr>
          <w:ilvl w:val="1"/>
          <w:numId w:val="3"/>
        </w:numPr>
        <w:ind w:hanging="0" w:left="0"/>
        <w:rPr/>
      </w:pPr>
      <w:r>
        <w:rPr/>
        <w:t>O prazo de vigência da contratação é de 5 (cinco) anos contados da assinatura do contrato, prorrogável por até 10 anos, na forma dos artigos 106 e 107 da Lei n° 14.133, de 2021.</w:t>
      </w:r>
    </w:p>
    <w:p>
      <w:pPr>
        <w:pStyle w:val="Nivel2"/>
        <w:numPr>
          <w:ilvl w:val="1"/>
          <w:numId w:val="3"/>
        </w:numPr>
        <w:ind w:hanging="0" w:left="0"/>
        <w:rPr>
          <w:color w:themeColor="text1" w:val="000000"/>
        </w:rPr>
      </w:pPr>
      <w:r>
        <w:rPr>
          <w:color w:themeColor="text1" w:val="000000"/>
        </w:rPr>
        <w:t>O serviço é enquadrado como continuado, conforme item 6 do Estudo Técnico Preliminar, sendo a vigência plurianual mais vantajosa, considerando o item 8 do Estudo Técnico Preliminar;</w:t>
      </w:r>
    </w:p>
    <w:p>
      <w:pPr>
        <w:pStyle w:val="Nivel2"/>
        <w:numPr>
          <w:ilvl w:val="1"/>
          <w:numId w:val="3"/>
        </w:numPr>
        <w:ind w:hanging="0" w:left="0"/>
        <w:rPr/>
      </w:pPr>
      <w:r>
        <w:rPr/>
        <w:t>O contrato oferece maior detalhamento das regras que serão aplicadas em relação à vigência da contratação.</w:t>
      </w:r>
    </w:p>
    <w:p>
      <w:pPr>
        <w:pStyle w:val="Nivel01"/>
        <w:numPr>
          <w:ilvl w:val="0"/>
          <w:numId w:val="3"/>
        </w:numPr>
        <w:ind w:hanging="360" w:left="360"/>
        <w:rPr/>
      </w:pPr>
      <w:r>
        <w:rPr/>
        <w:t>FUNDAMENTAÇÃO E DESCRIÇÃO DA NECESSIDADE DA CONTRATAÇÃO</w:t>
      </w:r>
    </w:p>
    <w:p>
      <w:pPr>
        <w:pStyle w:val="Nvel2-Red"/>
        <w:numPr>
          <w:ilvl w:val="1"/>
          <w:numId w:val="3"/>
        </w:numPr>
        <w:ind w:hanging="0" w:left="0"/>
        <w:rPr/>
      </w:pPr>
      <w:r>
        <w:rPr/>
        <w:t>A Fundamentação da Contratação e de seus quantitativos encontra-se pormenorizada em tópico específico dos Estudos Técnicos Preliminares, apêndice deste Termo de Referência.</w:t>
      </w:r>
    </w:p>
    <w:p>
      <w:pPr>
        <w:pStyle w:val="Nvel2-Red"/>
        <w:numPr>
          <w:ilvl w:val="1"/>
          <w:numId w:val="3"/>
        </w:numPr>
        <w:ind w:hanging="0" w:left="0"/>
        <w:rPr/>
      </w:pPr>
      <w:r>
        <w:rPr/>
        <w:t>O objeto da contratação está previsto no Documento de Formalização de Demanda – DFD nº 5/2024 (UASG 170058), conforme fls. 565/567 do processo, o qual será consolidado com as demais demandas. As demandas consolidadas fundamentam o Plano de Contratações Anual 2024, evidenciam e detalham as necessidades de contratação.</w:t>
      </w:r>
    </w:p>
    <w:p>
      <w:pPr>
        <w:pStyle w:val="Nivel01"/>
        <w:numPr>
          <w:ilvl w:val="0"/>
          <w:numId w:val="3"/>
        </w:numPr>
        <w:ind w:hanging="360" w:left="360"/>
        <w:rPr/>
      </w:pPr>
      <w:r>
        <w:rPr/>
        <w:t>DESCRIÇÃO DA SOLUÇÃO COMO UM TODO CONSIDERADO O CICLO DE VIDA DO OBJETO</w:t>
      </w:r>
    </w:p>
    <w:p>
      <w:pPr>
        <w:pStyle w:val="Nvel2-Red"/>
        <w:numPr>
          <w:ilvl w:val="1"/>
          <w:numId w:val="3"/>
        </w:numPr>
        <w:ind w:hanging="0" w:left="0"/>
        <w:rPr/>
      </w:pPr>
      <w:bookmarkStart w:id="1" w:name="_Ref121236534"/>
      <w:r>
        <w:rPr/>
        <w:t>A descrição da solução como um todo encontra-se pormenorizada em tópico específico dos Estudos Técnicos Preliminares, apêndice deste Termo de Referência.</w:t>
      </w:r>
      <w:bookmarkEnd w:id="1"/>
    </w:p>
    <w:p>
      <w:pPr>
        <w:pStyle w:val="Nivel01"/>
        <w:numPr>
          <w:ilvl w:val="0"/>
          <w:numId w:val="3"/>
        </w:numPr>
        <w:ind w:hanging="360" w:left="360"/>
        <w:rPr/>
      </w:pPr>
      <w:r>
        <w:rPr/>
        <w:t>REQUISITOS DA CONTRATAÇÃO</w:t>
      </w:r>
    </w:p>
    <w:p>
      <w:pPr>
        <w:pStyle w:val="Nvel1-SemNumerao"/>
        <w:ind w:hanging="0" w:left="0"/>
        <w:rPr/>
      </w:pPr>
      <w:r>
        <w:rPr/>
        <w:t>Sustentabilidade</w:t>
      </w:r>
    </w:p>
    <w:p>
      <w:pPr>
        <w:pStyle w:val="Nivel2"/>
        <w:numPr>
          <w:ilvl w:val="1"/>
          <w:numId w:val="3"/>
        </w:numPr>
        <w:ind w:hanging="0" w:left="0"/>
        <w:rPr/>
      </w:pPr>
      <w:r>
        <w:rPr/>
        <w:t>Além dos critérios de sustentabilidade eventualmente inseridos na descrição do objeto, devem ser atendidos os seguintes requisitos, que se baseiam no Guia Nacional de Contratações Sustentáveis:</w:t>
      </w:r>
    </w:p>
    <w:p>
      <w:pPr>
        <w:pStyle w:val="Nvel3-R"/>
        <w:numPr>
          <w:ilvl w:val="2"/>
          <w:numId w:val="3"/>
        </w:numPr>
        <w:ind w:hanging="0" w:left="284"/>
        <w:rPr/>
      </w:pPr>
      <w:r>
        <w:rPr>
          <w:rFonts w:eastAsia="MS Mincho"/>
        </w:rPr>
        <w:t>O desenvolvimento pelo licitante de ações de equidade entre mulheres e homens no ambiente de trabalho será critério de desempate no processo licitatório, nos termos do disposto no inciso III do caput do art. 60 da Lei nº 14.133, de 2021.</w:t>
      </w:r>
    </w:p>
    <w:p>
      <w:pPr>
        <w:pStyle w:val="Nvel2-Red"/>
        <w:numPr>
          <w:ilvl w:val="1"/>
          <w:numId w:val="3"/>
        </w:numPr>
        <w:ind w:hanging="0" w:left="0"/>
        <w:rPr/>
      </w:pPr>
      <w:r>
        <w:rPr/>
        <w:t>Nos termos do art. 6º da Instrução Normativa SLTI/MPOG nº 01, de 19 de janeiro de 2010, a empresa contratada adotará as seguintes práticas de sustentabilidade na execução dos serviços, quando couber:</w:t>
      </w:r>
    </w:p>
    <w:p>
      <w:pPr>
        <w:pStyle w:val="Nvel2-Red"/>
        <w:numPr>
          <w:ilvl w:val="0"/>
          <w:numId w:val="0"/>
        </w:numPr>
        <w:ind w:hanging="0" w:left="0"/>
        <w:rPr/>
      </w:pPr>
      <w:r>
        <w:rPr/>
        <w:t>I – adotar medidas para evitar o desperdício de água tratada, conforme instituído no Decreto nº 48.138, de 8 de outubro de 2003;</w:t>
      </w:r>
    </w:p>
    <w:p>
      <w:pPr>
        <w:pStyle w:val="Nvel2-Red"/>
        <w:numPr>
          <w:ilvl w:val="0"/>
          <w:numId w:val="0"/>
        </w:numPr>
        <w:ind w:hanging="0" w:left="0"/>
        <w:rPr/>
      </w:pPr>
      <w:r>
        <w:rPr/>
        <w:t>II - 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pPr>
        <w:pStyle w:val="Nvel2-Red"/>
        <w:numPr>
          <w:ilvl w:val="0"/>
          <w:numId w:val="0"/>
        </w:numPr>
        <w:ind w:hanging="0" w:left="0"/>
        <w:rPr/>
      </w:pPr>
      <w:r>
        <w:rPr/>
        <w:t>III – respeitar as Normas Brasileiras – NBR publicadas pela Associação Brasileira de Normas Técnicas sobre resíduos sólidos.</w:t>
      </w:r>
    </w:p>
    <w:p>
      <w:pPr>
        <w:pStyle w:val="Nvel2-Red"/>
        <w:numPr>
          <w:ilvl w:val="1"/>
          <w:numId w:val="3"/>
        </w:numPr>
        <w:ind w:hanging="0" w:left="0"/>
        <w:rPr/>
      </w:pPr>
      <w:r>
        <w:rPr/>
        <w:t>Nos termos do art. 4º do Decreto nº 7.746, de 05 de junho de 2002, a empresa contratada deverá considerar os seguintes critérios e práticas sustentáveis:</w:t>
      </w:r>
    </w:p>
    <w:p>
      <w:pPr>
        <w:pStyle w:val="Nvel2-Red"/>
        <w:numPr>
          <w:ilvl w:val="0"/>
          <w:numId w:val="0"/>
        </w:numPr>
        <w:ind w:hanging="0" w:left="0"/>
        <w:rPr/>
      </w:pPr>
      <w:r>
        <w:rPr/>
        <w:t>I – maior eficiência na utilização de recursos naturais como água e energia;</w:t>
      </w:r>
    </w:p>
    <w:p>
      <w:pPr>
        <w:pStyle w:val="Nvel2-Red"/>
        <w:numPr>
          <w:ilvl w:val="0"/>
          <w:numId w:val="0"/>
        </w:numPr>
        <w:ind w:hanging="0" w:left="0"/>
        <w:rPr/>
      </w:pPr>
      <w:r>
        <w:rPr/>
        <w:t>II – maior geração de empregos, preferencialmente com mão de obra local.</w:t>
      </w:r>
    </w:p>
    <w:p>
      <w:pPr>
        <w:pStyle w:val="Nvel1-SemNumerao"/>
        <w:ind w:hanging="0" w:left="0"/>
        <w:rPr/>
      </w:pPr>
      <w:r>
        <w:rPr/>
        <w:t>Subcontratação</w:t>
      </w:r>
    </w:p>
    <w:p>
      <w:pPr>
        <w:pStyle w:val="Nvel2-Red"/>
        <w:numPr>
          <w:ilvl w:val="1"/>
          <w:numId w:val="3"/>
        </w:numPr>
        <w:ind w:hanging="0" w:left="0"/>
        <w:rPr/>
      </w:pPr>
      <w:r>
        <w:rPr/>
        <w:t>Não é admitida a subcontratação do objeto contratual.</w:t>
      </w:r>
    </w:p>
    <w:p>
      <w:pPr>
        <w:pStyle w:val="Nvel1-SemNumerao"/>
        <w:ind w:hanging="0" w:left="0"/>
        <w:rPr/>
      </w:pPr>
      <w:r>
        <w:rPr/>
        <w:t>Garantia da contratação</w:t>
      </w:r>
    </w:p>
    <w:p>
      <w:pPr>
        <w:pStyle w:val="Nivel2"/>
        <w:numPr>
          <w:ilvl w:val="1"/>
          <w:numId w:val="3"/>
        </w:numPr>
        <w:ind w:hanging="0" w:left="0"/>
        <w:rPr/>
      </w:pPr>
      <w:r>
        <w:rPr/>
        <w:t>Será exigida a garantia da contratação de que tratam os arts. 96 e seguintes da Lei nº 14.133, de 2021, no percentual e condições descritas nas cláusulas do contrato.</w:t>
      </w:r>
    </w:p>
    <w:p>
      <w:pPr>
        <w:pStyle w:val="Nivel2"/>
        <w:numPr>
          <w:ilvl w:val="1"/>
          <w:numId w:val="3"/>
        </w:numPr>
        <w:ind w:hanging="0" w:left="0"/>
        <w:rPr/>
      </w:pPr>
      <w:r>
        <w:rPr/>
        <w:t>Em caso de opção pelo seguro-garantia, a parte adjudicatária terá prazo de um mês, contado da data de homologação da licitação, para sua apresentação, que deve ocorrer antes da assinatura do contrato.</w:t>
      </w:r>
    </w:p>
    <w:p>
      <w:pPr>
        <w:pStyle w:val="Nivel2"/>
        <w:numPr>
          <w:ilvl w:val="1"/>
          <w:numId w:val="3"/>
        </w:numPr>
        <w:ind w:hanging="0" w:left="0"/>
        <w:rPr/>
      </w:pPr>
      <w:r>
        <w:rPr/>
        <w:t>A garantia, nas modalidades caução e fiança bancária, deverá ser prestada em até 10 dias úteis após a assinatura do contrato.</w:t>
      </w:r>
    </w:p>
    <w:p>
      <w:pPr>
        <w:pStyle w:val="Nivel2"/>
        <w:numPr>
          <w:ilvl w:val="1"/>
          <w:numId w:val="3"/>
        </w:numPr>
        <w:ind w:hanging="0" w:left="0"/>
        <w:rPr/>
      </w:pPr>
      <w:r>
        <w:rPr/>
        <w:t>O contrato oferece maior detalhamento das regras que serão aplicadas em relação à garantia da contratação.</w:t>
      </w:r>
    </w:p>
    <w:p>
      <w:pPr>
        <w:pStyle w:val="Nvel1-SemNumerao"/>
        <w:ind w:hanging="0" w:left="0"/>
        <w:rPr/>
      </w:pPr>
      <w:r>
        <w:rPr/>
        <w:t>Vistoria</w:t>
      </w:r>
    </w:p>
    <w:p>
      <w:pPr>
        <w:pStyle w:val="Nvel2-Red"/>
        <w:numPr>
          <w:ilvl w:val="1"/>
          <w:numId w:val="3"/>
        </w:numPr>
        <w:ind w:hanging="0" w:left="0"/>
        <w:rPr/>
      </w:pPr>
      <w:r>
        <w:rPr/>
        <w:t>Não há necessidade de realização de avaliação prévia do local de execução dos serviços.</w:t>
      </w:r>
    </w:p>
    <w:p>
      <w:pPr>
        <w:pStyle w:val="Nvel1-SemNumerao"/>
        <w:ind w:hanging="0" w:left="0"/>
        <w:rPr/>
      </w:pPr>
      <w:r>
        <w:rPr>
          <w:color w:val="000000"/>
        </w:rPr>
        <w:t>Requisitos inerentes aos postos</w:t>
      </w:r>
    </w:p>
    <w:p>
      <w:pPr>
        <w:pStyle w:val="Nvel2-Red"/>
        <w:numPr>
          <w:ilvl w:val="1"/>
          <w:numId w:val="3"/>
        </w:numPr>
        <w:ind w:hanging="0" w:left="0"/>
        <w:rPr/>
      </w:pPr>
      <w:r>
        <w:rPr/>
        <w:t>São requisitos inerentes aos postos:</w:t>
      </w:r>
    </w:p>
    <w:tbl>
      <w:tblPr>
        <w:tblW w:w="5000" w:type="pct"/>
        <w:jc w:val="left"/>
        <w:tblInd w:w="60" w:type="dxa"/>
        <w:tblLayout w:type="fixed"/>
        <w:tblCellMar>
          <w:top w:w="55" w:type="dxa"/>
          <w:left w:w="55" w:type="dxa"/>
          <w:bottom w:w="55" w:type="dxa"/>
          <w:right w:w="55" w:type="dxa"/>
        </w:tblCellMar>
        <w:tblLook w:firstRow="1" w:noVBand="1" w:lastRow="0" w:firstColumn="1" w:lastColumn="0" w:noHBand="0" w:val="04a0"/>
      </w:tblPr>
      <w:tblGrid>
        <w:gridCol w:w="2909"/>
        <w:gridCol w:w="2911"/>
        <w:gridCol w:w="2917"/>
        <w:gridCol w:w="2901"/>
        <w:gridCol w:w="2932"/>
      </w:tblGrid>
      <w:tr>
        <w:trPr/>
        <w:tc>
          <w:tcPr>
            <w:tcW w:w="2909" w:type="dxa"/>
            <w:tcBorders>
              <w:top w:val="single" w:sz="4" w:space="0" w:color="000000"/>
              <w:left w:val="single" w:sz="4" w:space="0" w:color="000000"/>
              <w:bottom w:val="single" w:sz="4" w:space="0" w:color="000000"/>
            </w:tcBorders>
            <w:vAlign w:val="center"/>
          </w:tcPr>
          <w:p>
            <w:pPr>
              <w:pStyle w:val="Contedodatabela"/>
              <w:widowControl w:val="false"/>
              <w:jc w:val="center"/>
              <w:rPr>
                <w:b/>
                <w:bCs/>
              </w:rPr>
            </w:pPr>
            <w:r>
              <w:rPr>
                <w:rFonts w:ascii="Arial" w:hAnsi="Arial"/>
                <w:b/>
                <w:bCs/>
                <w:sz w:val="16"/>
                <w:szCs w:val="16"/>
              </w:rPr>
              <w:t>Posto</w:t>
            </w:r>
          </w:p>
        </w:tc>
        <w:tc>
          <w:tcPr>
            <w:tcW w:w="2911" w:type="dxa"/>
            <w:tcBorders>
              <w:top w:val="single" w:sz="4" w:space="0" w:color="000000"/>
              <w:left w:val="single" w:sz="4" w:space="0" w:color="000000"/>
              <w:bottom w:val="single" w:sz="4" w:space="0" w:color="000000"/>
            </w:tcBorders>
            <w:vAlign w:val="center"/>
          </w:tcPr>
          <w:p>
            <w:pPr>
              <w:pStyle w:val="Contedodatabela"/>
              <w:widowControl w:val="false"/>
              <w:jc w:val="center"/>
              <w:rPr>
                <w:b/>
                <w:bCs/>
              </w:rPr>
            </w:pPr>
            <w:r>
              <w:rPr>
                <w:rFonts w:ascii="Arial" w:hAnsi="Arial"/>
                <w:b/>
                <w:bCs/>
                <w:sz w:val="16"/>
                <w:szCs w:val="16"/>
              </w:rPr>
              <w:t>CBO/MTE</w:t>
            </w:r>
          </w:p>
        </w:tc>
        <w:tc>
          <w:tcPr>
            <w:tcW w:w="2917" w:type="dxa"/>
            <w:tcBorders>
              <w:top w:val="single" w:sz="4" w:space="0" w:color="000000"/>
              <w:left w:val="single" w:sz="4" w:space="0" w:color="000000"/>
              <w:bottom w:val="single" w:sz="4" w:space="0" w:color="000000"/>
            </w:tcBorders>
            <w:vAlign w:val="center"/>
          </w:tcPr>
          <w:p>
            <w:pPr>
              <w:pStyle w:val="Contedodatabela"/>
              <w:widowControl w:val="false"/>
              <w:jc w:val="center"/>
              <w:rPr/>
            </w:pPr>
            <w:r>
              <w:rPr>
                <w:rFonts w:ascii="Arial" w:hAnsi="Arial"/>
                <w:b/>
                <w:bCs/>
                <w:sz w:val="16"/>
                <w:szCs w:val="16"/>
              </w:rPr>
              <w:t>Grau mínimo de instrução</w:t>
              <w:br/>
            </w:r>
            <w:r>
              <w:rPr>
                <w:rFonts w:ascii="Arial" w:hAnsi="Arial"/>
                <w:b/>
                <w:bCs/>
                <w:i/>
                <w:iCs/>
                <w:sz w:val="16"/>
                <w:szCs w:val="16"/>
              </w:rPr>
              <w:t>(</w:t>
            </w:r>
            <w:hyperlink r:id="rId2">
              <w:r>
                <w:rPr>
                  <w:rStyle w:val="Hyperlink1"/>
                  <w:rFonts w:ascii="Arial" w:hAnsi="Arial"/>
                  <w:b/>
                  <w:bCs/>
                  <w:i/>
                  <w:iCs/>
                  <w:sz w:val="16"/>
                  <w:szCs w:val="16"/>
                </w:rPr>
                <w:t>F</w:t>
              </w:r>
            </w:hyperlink>
            <w:r>
              <w:rPr>
                <w:rStyle w:val="Hyperlink1"/>
                <w:rFonts w:ascii="Arial" w:hAnsi="Arial"/>
                <w:b/>
                <w:bCs/>
                <w:i/>
                <w:iCs/>
                <w:sz w:val="16"/>
                <w:szCs w:val="16"/>
              </w:rPr>
              <w:t>onte: mtecbo.gov.br</w:t>
            </w:r>
            <w:r>
              <w:rPr>
                <w:rFonts w:ascii="Arial" w:hAnsi="Arial"/>
                <w:b/>
                <w:bCs/>
                <w:i/>
                <w:iCs/>
                <w:sz w:val="16"/>
                <w:szCs w:val="16"/>
              </w:rPr>
              <w:t>)</w:t>
            </w:r>
          </w:p>
        </w:tc>
        <w:tc>
          <w:tcPr>
            <w:tcW w:w="2901" w:type="dxa"/>
            <w:tcBorders>
              <w:top w:val="single" w:sz="4" w:space="0" w:color="000000"/>
              <w:left w:val="single" w:sz="4" w:space="0" w:color="000000"/>
              <w:bottom w:val="single" w:sz="4" w:space="0" w:color="000000"/>
            </w:tcBorders>
            <w:vAlign w:val="center"/>
          </w:tcPr>
          <w:p>
            <w:pPr>
              <w:pStyle w:val="Contedodatabela"/>
              <w:widowControl w:val="false"/>
              <w:jc w:val="center"/>
              <w:rPr>
                <w:b/>
                <w:bCs/>
              </w:rPr>
            </w:pPr>
            <w:r>
              <w:rPr>
                <w:rFonts w:ascii="Arial" w:hAnsi="Arial"/>
                <w:b/>
                <w:bCs/>
                <w:sz w:val="16"/>
                <w:szCs w:val="16"/>
              </w:rPr>
              <w:t>Experiência mínima</w:t>
            </w:r>
          </w:p>
          <w:p>
            <w:pPr>
              <w:pStyle w:val="Contedodatabela"/>
              <w:widowControl w:val="false"/>
              <w:jc w:val="center"/>
              <w:rPr>
                <w:b/>
                <w:bCs/>
              </w:rPr>
            </w:pPr>
            <w:r>
              <w:rPr>
                <w:rFonts w:ascii="Arial" w:hAnsi="Arial"/>
                <w:b/>
                <w:bCs/>
                <w:sz w:val="16"/>
                <w:szCs w:val="16"/>
              </w:rPr>
              <w:t xml:space="preserve">(registrada em Carteira de Trabalho) – </w:t>
            </w:r>
            <w:hyperlink r:id="rId3">
              <w:r>
                <w:rPr>
                  <w:rStyle w:val="Hyperlink1"/>
                  <w:rFonts w:ascii="Arial" w:hAnsi="Arial"/>
                  <w:b/>
                  <w:bCs/>
                  <w:i/>
                  <w:iCs/>
                  <w:sz w:val="16"/>
                  <w:szCs w:val="16"/>
                </w:rPr>
                <w:t>F</w:t>
              </w:r>
            </w:hyperlink>
            <w:r>
              <w:rPr>
                <w:rStyle w:val="Hyperlink1"/>
                <w:rFonts w:ascii="Arial" w:hAnsi="Arial"/>
                <w:b/>
                <w:bCs/>
                <w:i/>
                <w:iCs/>
                <w:sz w:val="16"/>
                <w:szCs w:val="16"/>
              </w:rPr>
              <w:t>onte: mtecbo.gov.br</w:t>
            </w:r>
          </w:p>
        </w:tc>
        <w:tc>
          <w:tcPr>
            <w:tcW w:w="2932" w:type="dxa"/>
            <w:tcBorders>
              <w:top w:val="single" w:sz="4" w:space="0" w:color="000000"/>
              <w:left w:val="single" w:sz="4" w:space="0" w:color="000000"/>
              <w:bottom w:val="single" w:sz="4" w:space="0" w:color="000000"/>
              <w:right w:val="single" w:sz="4" w:space="0" w:color="000000"/>
            </w:tcBorders>
            <w:vAlign w:val="center"/>
          </w:tcPr>
          <w:p>
            <w:pPr>
              <w:pStyle w:val="Contedodatabela"/>
              <w:widowControl w:val="false"/>
              <w:jc w:val="center"/>
              <w:rPr>
                <w:b/>
                <w:bCs/>
              </w:rPr>
            </w:pPr>
            <w:r>
              <w:rPr>
                <w:rFonts w:ascii="Arial" w:hAnsi="Arial"/>
                <w:b/>
                <w:bCs/>
                <w:sz w:val="16"/>
                <w:szCs w:val="16"/>
              </w:rPr>
              <w:t>Categoria CNH (mínima)</w:t>
            </w:r>
          </w:p>
        </w:tc>
      </w:tr>
      <w:tr>
        <w:trPr/>
        <w:tc>
          <w:tcPr>
            <w:tcW w:w="2909" w:type="dxa"/>
            <w:tcBorders>
              <w:left w:val="single" w:sz="4" w:space="0" w:color="000000"/>
              <w:bottom w:val="single" w:sz="4" w:space="0" w:color="000000"/>
            </w:tcBorders>
            <w:vAlign w:val="center"/>
          </w:tcPr>
          <w:p>
            <w:pPr>
              <w:pStyle w:val="Contedodatabela"/>
              <w:widowControl w:val="false"/>
              <w:jc w:val="both"/>
              <w:rPr>
                <w:rFonts w:ascii="Arial" w:hAnsi="Arial"/>
                <w:sz w:val="16"/>
                <w:szCs w:val="16"/>
              </w:rPr>
            </w:pPr>
            <w:r>
              <w:rPr>
                <w:rFonts w:ascii="Arial" w:hAnsi="Arial"/>
                <w:sz w:val="16"/>
                <w:szCs w:val="16"/>
              </w:rPr>
              <w:t>Motorista</w:t>
            </w:r>
          </w:p>
        </w:tc>
        <w:tc>
          <w:tcPr>
            <w:tcW w:w="2911" w:type="dxa"/>
            <w:tcBorders>
              <w:left w:val="single" w:sz="4" w:space="0" w:color="000000"/>
              <w:bottom w:val="single" w:sz="4" w:space="0" w:color="000000"/>
            </w:tcBorders>
            <w:vAlign w:val="center"/>
          </w:tcPr>
          <w:p>
            <w:pPr>
              <w:pStyle w:val="Contedodatabela"/>
              <w:widowControl w:val="false"/>
              <w:jc w:val="center"/>
              <w:rPr>
                <w:rFonts w:ascii="Arial" w:hAnsi="Arial"/>
                <w:sz w:val="16"/>
                <w:szCs w:val="16"/>
              </w:rPr>
            </w:pPr>
            <w:r>
              <w:rPr>
                <w:rFonts w:ascii="Arial" w:hAnsi="Arial"/>
                <w:sz w:val="16"/>
                <w:szCs w:val="16"/>
              </w:rPr>
              <w:t>7823-05</w:t>
            </w:r>
          </w:p>
        </w:tc>
        <w:tc>
          <w:tcPr>
            <w:tcW w:w="2917" w:type="dxa"/>
            <w:tcBorders>
              <w:left w:val="single" w:sz="4" w:space="0" w:color="000000"/>
              <w:bottom w:val="single" w:sz="4" w:space="0" w:color="000000"/>
            </w:tcBorders>
            <w:vAlign w:val="center"/>
          </w:tcPr>
          <w:p>
            <w:pPr>
              <w:pStyle w:val="Contedodatabela"/>
              <w:widowControl w:val="false"/>
              <w:jc w:val="center"/>
              <w:rPr>
                <w:rFonts w:ascii="Arial" w:hAnsi="Arial"/>
                <w:sz w:val="16"/>
                <w:szCs w:val="16"/>
              </w:rPr>
            </w:pPr>
            <w:r>
              <w:rPr>
                <w:rFonts w:ascii="Arial" w:hAnsi="Arial"/>
                <w:sz w:val="16"/>
                <w:szCs w:val="16"/>
              </w:rPr>
              <w:t>Quarta série do ensino fundamental</w:t>
            </w:r>
          </w:p>
        </w:tc>
        <w:tc>
          <w:tcPr>
            <w:tcW w:w="2901" w:type="dxa"/>
            <w:tcBorders>
              <w:left w:val="single" w:sz="4" w:space="0" w:color="000000"/>
              <w:bottom w:val="single" w:sz="4" w:space="0" w:color="000000"/>
            </w:tcBorders>
            <w:vAlign w:val="center"/>
          </w:tcPr>
          <w:p>
            <w:pPr>
              <w:pStyle w:val="Contedodatabela"/>
              <w:widowControl w:val="false"/>
              <w:jc w:val="center"/>
              <w:rPr/>
            </w:pPr>
            <w:r>
              <w:rPr>
                <w:rFonts w:ascii="Arial" w:hAnsi="Arial"/>
                <w:sz w:val="16"/>
                <w:szCs w:val="16"/>
              </w:rPr>
              <w:t>4 (quatro) anos de exercício na atividade</w:t>
            </w:r>
          </w:p>
        </w:tc>
        <w:tc>
          <w:tcPr>
            <w:tcW w:w="2932" w:type="dxa"/>
            <w:tcBorders>
              <w:left w:val="single" w:sz="4" w:space="0" w:color="000000"/>
              <w:bottom w:val="single" w:sz="4" w:space="0" w:color="000000"/>
              <w:right w:val="single" w:sz="4" w:space="0" w:color="000000"/>
            </w:tcBorders>
            <w:vAlign w:val="center"/>
          </w:tcPr>
          <w:p>
            <w:pPr>
              <w:pStyle w:val="Contedodatabela"/>
              <w:widowControl w:val="false"/>
              <w:numPr>
                <w:ilvl w:val="0"/>
                <w:numId w:val="4"/>
              </w:numPr>
              <w:jc w:val="both"/>
              <w:rPr/>
            </w:pPr>
            <w:r>
              <w:rPr>
                <w:rFonts w:ascii="Arial" w:hAnsi="Arial"/>
                <w:sz w:val="16"/>
                <w:szCs w:val="16"/>
              </w:rPr>
              <w:t>DRF/Maceió e DRF/Caruaru: “D”;</w:t>
            </w:r>
          </w:p>
          <w:p>
            <w:pPr>
              <w:pStyle w:val="Contedodatabela"/>
              <w:widowControl w:val="false"/>
              <w:numPr>
                <w:ilvl w:val="0"/>
                <w:numId w:val="4"/>
              </w:numPr>
              <w:jc w:val="both"/>
              <w:rPr/>
            </w:pPr>
            <w:r>
              <w:rPr>
                <w:rFonts w:ascii="Arial" w:hAnsi="Arial"/>
                <w:sz w:val="16"/>
                <w:szCs w:val="16"/>
              </w:rPr>
              <w:t>DRF/João Pessoa: 1 posto “D” e posto “E”;</w:t>
            </w:r>
          </w:p>
          <w:p>
            <w:pPr>
              <w:pStyle w:val="Contedodatabela"/>
              <w:widowControl w:val="false"/>
              <w:numPr>
                <w:ilvl w:val="0"/>
                <w:numId w:val="4"/>
              </w:numPr>
              <w:jc w:val="both"/>
              <w:rPr/>
            </w:pPr>
            <w:r>
              <w:rPr>
                <w:rFonts w:ascii="Arial" w:hAnsi="Arial"/>
                <w:sz w:val="16"/>
                <w:szCs w:val="16"/>
              </w:rPr>
              <w:t>ARF/Campina Grande: “D”</w:t>
            </w:r>
            <w:r>
              <w:rPr>
                <w:rStyle w:val="FootnoteReference"/>
                <w:rFonts w:ascii="Arial" w:hAnsi="Arial"/>
                <w:sz w:val="16"/>
                <w:szCs w:val="16"/>
              </w:rPr>
              <w:footnoteReference w:id="2"/>
            </w:r>
          </w:p>
        </w:tc>
      </w:tr>
      <w:tr>
        <w:trPr/>
        <w:tc>
          <w:tcPr>
            <w:tcW w:w="2909" w:type="dxa"/>
            <w:tcBorders>
              <w:left w:val="single" w:sz="4" w:space="0" w:color="000000"/>
              <w:bottom w:val="single" w:sz="4" w:space="0" w:color="000000"/>
            </w:tcBorders>
            <w:vAlign w:val="center"/>
          </w:tcPr>
          <w:p>
            <w:pPr>
              <w:pStyle w:val="Contedodatabela"/>
              <w:widowControl w:val="false"/>
              <w:jc w:val="both"/>
              <w:rPr>
                <w:rFonts w:ascii="Arial" w:hAnsi="Arial"/>
                <w:sz w:val="16"/>
                <w:szCs w:val="16"/>
              </w:rPr>
            </w:pPr>
            <w:r>
              <w:rPr>
                <w:rFonts w:ascii="Arial" w:hAnsi="Arial"/>
                <w:sz w:val="16"/>
                <w:szCs w:val="16"/>
              </w:rPr>
              <w:t>Auxiliar de Carga e Descarga</w:t>
            </w:r>
          </w:p>
        </w:tc>
        <w:tc>
          <w:tcPr>
            <w:tcW w:w="2911" w:type="dxa"/>
            <w:tcBorders>
              <w:left w:val="single" w:sz="4" w:space="0" w:color="000000"/>
              <w:bottom w:val="single" w:sz="4" w:space="0" w:color="000000"/>
            </w:tcBorders>
            <w:vAlign w:val="center"/>
          </w:tcPr>
          <w:p>
            <w:pPr>
              <w:pStyle w:val="Contedodatabela"/>
              <w:widowControl w:val="false"/>
              <w:jc w:val="center"/>
              <w:rPr>
                <w:rFonts w:ascii="Arial" w:hAnsi="Arial"/>
                <w:sz w:val="16"/>
                <w:szCs w:val="16"/>
              </w:rPr>
            </w:pPr>
            <w:r>
              <w:rPr>
                <w:rFonts w:ascii="Arial" w:hAnsi="Arial"/>
                <w:sz w:val="16"/>
                <w:szCs w:val="16"/>
              </w:rPr>
              <w:t>7832-10</w:t>
            </w:r>
          </w:p>
        </w:tc>
        <w:tc>
          <w:tcPr>
            <w:tcW w:w="2917" w:type="dxa"/>
            <w:tcBorders>
              <w:left w:val="single" w:sz="4" w:space="0" w:color="000000"/>
              <w:bottom w:val="single" w:sz="4" w:space="0" w:color="000000"/>
            </w:tcBorders>
            <w:vAlign w:val="center"/>
          </w:tcPr>
          <w:p>
            <w:pPr>
              <w:pStyle w:val="Contedodatabela"/>
              <w:widowControl w:val="false"/>
              <w:jc w:val="center"/>
              <w:rPr>
                <w:rFonts w:ascii="Arial" w:hAnsi="Arial"/>
                <w:sz w:val="16"/>
                <w:szCs w:val="16"/>
              </w:rPr>
            </w:pPr>
            <w:r>
              <w:rPr>
                <w:rFonts w:ascii="Arial" w:hAnsi="Arial"/>
                <w:sz w:val="16"/>
                <w:szCs w:val="16"/>
              </w:rPr>
              <w:t>Não se requer nenhuma escolaridade</w:t>
            </w:r>
          </w:p>
        </w:tc>
        <w:tc>
          <w:tcPr>
            <w:tcW w:w="2901" w:type="dxa"/>
            <w:tcBorders>
              <w:left w:val="single" w:sz="4" w:space="0" w:color="000000"/>
              <w:bottom w:val="single" w:sz="4" w:space="0" w:color="000000"/>
            </w:tcBorders>
            <w:vAlign w:val="center"/>
          </w:tcPr>
          <w:p>
            <w:pPr>
              <w:pStyle w:val="Contedodatabela"/>
              <w:widowControl w:val="false"/>
              <w:jc w:val="center"/>
              <w:rPr>
                <w:rFonts w:ascii="Arial" w:hAnsi="Arial"/>
                <w:sz w:val="16"/>
                <w:szCs w:val="16"/>
              </w:rPr>
            </w:pPr>
            <w:r>
              <w:rPr>
                <w:rFonts w:ascii="Arial" w:hAnsi="Arial"/>
                <w:sz w:val="16"/>
                <w:szCs w:val="16"/>
              </w:rPr>
              <w:t>6 (seis) meses de exercício na atividade ou em atividades similares</w:t>
            </w:r>
          </w:p>
        </w:tc>
        <w:tc>
          <w:tcPr>
            <w:tcW w:w="2932" w:type="dxa"/>
            <w:tcBorders>
              <w:left w:val="single" w:sz="4" w:space="0" w:color="000000"/>
              <w:bottom w:val="single" w:sz="4" w:space="0" w:color="000000"/>
              <w:right w:val="single" w:sz="4" w:space="0" w:color="000000"/>
            </w:tcBorders>
            <w:vAlign w:val="center"/>
          </w:tcPr>
          <w:p>
            <w:pPr>
              <w:pStyle w:val="Contedodatabela"/>
              <w:widowControl w:val="false"/>
              <w:jc w:val="center"/>
              <w:rPr>
                <w:rFonts w:ascii="Arial" w:hAnsi="Arial"/>
                <w:sz w:val="16"/>
                <w:szCs w:val="16"/>
              </w:rPr>
            </w:pPr>
            <w:r>
              <w:rPr>
                <w:rFonts w:ascii="Arial" w:hAnsi="Arial"/>
                <w:sz w:val="16"/>
                <w:szCs w:val="16"/>
              </w:rPr>
              <w:t>Não se aplica - N/A</w:t>
            </w:r>
          </w:p>
        </w:tc>
      </w:tr>
      <w:tr>
        <w:trPr/>
        <w:tc>
          <w:tcPr>
            <w:tcW w:w="2909" w:type="dxa"/>
            <w:tcBorders>
              <w:left w:val="single" w:sz="4" w:space="0" w:color="000000"/>
              <w:bottom w:val="single" w:sz="4" w:space="0" w:color="000000"/>
            </w:tcBorders>
            <w:vAlign w:val="center"/>
          </w:tcPr>
          <w:p>
            <w:pPr>
              <w:pStyle w:val="Contedodatabela"/>
              <w:widowControl w:val="false"/>
              <w:jc w:val="both"/>
              <w:rPr>
                <w:rFonts w:ascii="Arial" w:hAnsi="Arial"/>
                <w:sz w:val="16"/>
                <w:szCs w:val="16"/>
              </w:rPr>
            </w:pPr>
            <w:r>
              <w:rPr>
                <w:rFonts w:ascii="Arial" w:hAnsi="Arial"/>
                <w:sz w:val="16"/>
                <w:szCs w:val="16"/>
              </w:rPr>
              <w:t>Copeiro</w:t>
            </w:r>
          </w:p>
        </w:tc>
        <w:tc>
          <w:tcPr>
            <w:tcW w:w="2911" w:type="dxa"/>
            <w:tcBorders>
              <w:left w:val="single" w:sz="4" w:space="0" w:color="000000"/>
              <w:bottom w:val="single" w:sz="4" w:space="0" w:color="000000"/>
            </w:tcBorders>
            <w:vAlign w:val="center"/>
          </w:tcPr>
          <w:p>
            <w:pPr>
              <w:pStyle w:val="Contedodatabela"/>
              <w:widowControl w:val="false"/>
              <w:jc w:val="center"/>
              <w:rPr>
                <w:rFonts w:ascii="Arial" w:hAnsi="Arial"/>
                <w:sz w:val="16"/>
                <w:szCs w:val="16"/>
              </w:rPr>
            </w:pPr>
            <w:r>
              <w:rPr>
                <w:rFonts w:ascii="Arial" w:hAnsi="Arial"/>
                <w:sz w:val="16"/>
                <w:szCs w:val="16"/>
              </w:rPr>
              <w:t>5134-25</w:t>
            </w:r>
          </w:p>
        </w:tc>
        <w:tc>
          <w:tcPr>
            <w:tcW w:w="2917" w:type="dxa"/>
            <w:tcBorders>
              <w:left w:val="single" w:sz="4" w:space="0" w:color="000000"/>
              <w:bottom w:val="single" w:sz="4" w:space="0" w:color="000000"/>
            </w:tcBorders>
            <w:vAlign w:val="center"/>
          </w:tcPr>
          <w:p>
            <w:pPr>
              <w:pStyle w:val="Contedodatabela"/>
              <w:widowControl w:val="false"/>
              <w:jc w:val="center"/>
              <w:rPr>
                <w:rFonts w:ascii="Arial" w:hAnsi="Arial"/>
                <w:sz w:val="16"/>
                <w:szCs w:val="16"/>
              </w:rPr>
            </w:pPr>
            <w:r>
              <w:rPr>
                <w:rFonts w:ascii="Arial" w:hAnsi="Arial"/>
                <w:sz w:val="16"/>
                <w:szCs w:val="16"/>
              </w:rPr>
              <w:t>Ensino fundamental incompleto</w:t>
            </w:r>
          </w:p>
        </w:tc>
        <w:tc>
          <w:tcPr>
            <w:tcW w:w="2901" w:type="dxa"/>
            <w:tcBorders>
              <w:left w:val="single" w:sz="4" w:space="0" w:color="000000"/>
              <w:bottom w:val="single" w:sz="4" w:space="0" w:color="000000"/>
            </w:tcBorders>
            <w:vAlign w:val="center"/>
          </w:tcPr>
          <w:p>
            <w:pPr>
              <w:pStyle w:val="Contedodatabela"/>
              <w:widowControl w:val="false"/>
              <w:jc w:val="center"/>
              <w:rPr>
                <w:rFonts w:ascii="Arial" w:hAnsi="Arial"/>
                <w:sz w:val="16"/>
                <w:szCs w:val="16"/>
              </w:rPr>
            </w:pPr>
            <w:r>
              <w:rPr>
                <w:rFonts w:ascii="Arial" w:hAnsi="Arial"/>
                <w:sz w:val="16"/>
                <w:szCs w:val="16"/>
              </w:rPr>
              <w:t>6 (seis) meses de exercício na atividade</w:t>
            </w:r>
          </w:p>
        </w:tc>
        <w:tc>
          <w:tcPr>
            <w:tcW w:w="2932" w:type="dxa"/>
            <w:tcBorders>
              <w:left w:val="single" w:sz="4" w:space="0" w:color="000000"/>
              <w:bottom w:val="single" w:sz="4" w:space="0" w:color="000000"/>
              <w:right w:val="single" w:sz="4" w:space="0" w:color="000000"/>
            </w:tcBorders>
            <w:vAlign w:val="center"/>
          </w:tcPr>
          <w:p>
            <w:pPr>
              <w:pStyle w:val="Contedodatabela"/>
              <w:widowControl w:val="false"/>
              <w:jc w:val="center"/>
              <w:rPr>
                <w:rFonts w:ascii="Arial" w:hAnsi="Arial"/>
                <w:sz w:val="16"/>
                <w:szCs w:val="16"/>
              </w:rPr>
            </w:pPr>
            <w:r>
              <w:rPr>
                <w:rFonts w:ascii="Arial" w:hAnsi="Arial"/>
                <w:sz w:val="16"/>
                <w:szCs w:val="16"/>
              </w:rPr>
              <w:t>N/A</w:t>
            </w:r>
          </w:p>
        </w:tc>
      </w:tr>
      <w:tr>
        <w:trPr/>
        <w:tc>
          <w:tcPr>
            <w:tcW w:w="2909" w:type="dxa"/>
            <w:tcBorders>
              <w:left w:val="single" w:sz="4" w:space="0" w:color="000000"/>
              <w:bottom w:val="single" w:sz="4" w:space="0" w:color="000000"/>
            </w:tcBorders>
            <w:vAlign w:val="center"/>
          </w:tcPr>
          <w:p>
            <w:pPr>
              <w:pStyle w:val="Contedodatabela"/>
              <w:widowControl w:val="false"/>
              <w:jc w:val="both"/>
              <w:rPr>
                <w:rFonts w:ascii="Arial" w:hAnsi="Arial"/>
                <w:sz w:val="16"/>
                <w:szCs w:val="16"/>
              </w:rPr>
            </w:pPr>
            <w:r>
              <w:rPr>
                <w:rFonts w:ascii="Arial" w:hAnsi="Arial"/>
                <w:sz w:val="16"/>
                <w:szCs w:val="16"/>
              </w:rPr>
              <w:t>Gerente de Depósito</w:t>
            </w:r>
          </w:p>
        </w:tc>
        <w:tc>
          <w:tcPr>
            <w:tcW w:w="2911" w:type="dxa"/>
            <w:tcBorders>
              <w:left w:val="single" w:sz="4" w:space="0" w:color="000000"/>
              <w:bottom w:val="single" w:sz="4" w:space="0" w:color="000000"/>
            </w:tcBorders>
            <w:vAlign w:val="center"/>
          </w:tcPr>
          <w:p>
            <w:pPr>
              <w:pStyle w:val="Contedodatabela"/>
              <w:widowControl w:val="false"/>
              <w:jc w:val="center"/>
              <w:rPr>
                <w:rFonts w:ascii="Arial" w:hAnsi="Arial"/>
                <w:sz w:val="16"/>
                <w:szCs w:val="16"/>
              </w:rPr>
            </w:pPr>
            <w:r>
              <w:rPr>
                <w:rFonts w:ascii="Arial" w:hAnsi="Arial"/>
                <w:sz w:val="16"/>
                <w:szCs w:val="16"/>
              </w:rPr>
              <w:t>1416-15</w:t>
            </w:r>
          </w:p>
        </w:tc>
        <w:tc>
          <w:tcPr>
            <w:tcW w:w="2917" w:type="dxa"/>
            <w:tcBorders>
              <w:left w:val="single" w:sz="4" w:space="0" w:color="000000"/>
              <w:bottom w:val="single" w:sz="4" w:space="0" w:color="000000"/>
            </w:tcBorders>
            <w:vAlign w:val="center"/>
          </w:tcPr>
          <w:p>
            <w:pPr>
              <w:pStyle w:val="Contedodatabela"/>
              <w:widowControl w:val="false"/>
              <w:jc w:val="center"/>
              <w:rPr/>
            </w:pPr>
            <w:r>
              <w:rPr>
                <w:rFonts w:ascii="Arial" w:hAnsi="Arial"/>
                <w:sz w:val="16"/>
                <w:szCs w:val="16"/>
              </w:rPr>
              <w:t>Ensino Superior completo</w:t>
            </w:r>
          </w:p>
        </w:tc>
        <w:tc>
          <w:tcPr>
            <w:tcW w:w="2901" w:type="dxa"/>
            <w:tcBorders>
              <w:left w:val="single" w:sz="4" w:space="0" w:color="000000"/>
              <w:bottom w:val="single" w:sz="4" w:space="0" w:color="000000"/>
            </w:tcBorders>
            <w:vAlign w:val="center"/>
          </w:tcPr>
          <w:p>
            <w:pPr>
              <w:pStyle w:val="Contedodatabela"/>
              <w:widowControl w:val="false"/>
              <w:jc w:val="center"/>
              <w:rPr>
                <w:rFonts w:ascii="Arial" w:hAnsi="Arial"/>
                <w:sz w:val="16"/>
                <w:szCs w:val="16"/>
              </w:rPr>
            </w:pPr>
            <w:r>
              <w:rPr>
                <w:rFonts w:ascii="Arial" w:hAnsi="Arial"/>
                <w:sz w:val="16"/>
                <w:szCs w:val="16"/>
              </w:rPr>
              <w:t>5 (cinco) anos de exercício na atividade ou em atividades similares</w:t>
            </w:r>
          </w:p>
        </w:tc>
        <w:tc>
          <w:tcPr>
            <w:tcW w:w="2932" w:type="dxa"/>
            <w:tcBorders>
              <w:left w:val="single" w:sz="4" w:space="0" w:color="000000"/>
              <w:bottom w:val="single" w:sz="4" w:space="0" w:color="000000"/>
              <w:right w:val="single" w:sz="4" w:space="0" w:color="000000"/>
            </w:tcBorders>
            <w:vAlign w:val="center"/>
          </w:tcPr>
          <w:p>
            <w:pPr>
              <w:pStyle w:val="Contedodatabela"/>
              <w:widowControl w:val="false"/>
              <w:jc w:val="center"/>
              <w:rPr>
                <w:rFonts w:ascii="Arial" w:hAnsi="Arial"/>
                <w:sz w:val="16"/>
                <w:szCs w:val="16"/>
              </w:rPr>
            </w:pPr>
            <w:r>
              <w:rPr>
                <w:rFonts w:ascii="Arial" w:hAnsi="Arial"/>
                <w:sz w:val="16"/>
                <w:szCs w:val="16"/>
              </w:rPr>
              <w:t>N/A</w:t>
            </w:r>
          </w:p>
        </w:tc>
      </w:tr>
      <w:tr>
        <w:trPr/>
        <w:tc>
          <w:tcPr>
            <w:tcW w:w="2909" w:type="dxa"/>
            <w:tcBorders>
              <w:left w:val="single" w:sz="4" w:space="0" w:color="000000"/>
              <w:bottom w:val="single" w:sz="4" w:space="0" w:color="000000"/>
            </w:tcBorders>
            <w:vAlign w:val="center"/>
          </w:tcPr>
          <w:p>
            <w:pPr>
              <w:pStyle w:val="Contedodatabela"/>
              <w:widowControl w:val="false"/>
              <w:jc w:val="both"/>
              <w:rPr>
                <w:rFonts w:ascii="Arial" w:hAnsi="Arial"/>
                <w:sz w:val="16"/>
                <w:szCs w:val="16"/>
              </w:rPr>
            </w:pPr>
            <w:r>
              <w:rPr>
                <w:rFonts w:ascii="Arial" w:hAnsi="Arial"/>
                <w:sz w:val="16"/>
                <w:szCs w:val="16"/>
              </w:rPr>
              <w:t>Armazenista</w:t>
              <w:br/>
            </w:r>
            <w:r>
              <w:rPr>
                <w:rFonts w:ascii="Arial" w:hAnsi="Arial"/>
                <w:i/>
                <w:iCs/>
                <w:sz w:val="16"/>
                <w:szCs w:val="16"/>
              </w:rPr>
              <w:t>(Auxiliar de armazenamento)</w:t>
            </w:r>
          </w:p>
        </w:tc>
        <w:tc>
          <w:tcPr>
            <w:tcW w:w="2911" w:type="dxa"/>
            <w:tcBorders>
              <w:left w:val="single" w:sz="4" w:space="0" w:color="000000"/>
              <w:bottom w:val="single" w:sz="4" w:space="0" w:color="000000"/>
            </w:tcBorders>
            <w:vAlign w:val="center"/>
          </w:tcPr>
          <w:p>
            <w:pPr>
              <w:pStyle w:val="Contedodatabela"/>
              <w:widowControl w:val="false"/>
              <w:jc w:val="center"/>
              <w:rPr>
                <w:rFonts w:ascii="Arial" w:hAnsi="Arial"/>
                <w:sz w:val="16"/>
                <w:szCs w:val="16"/>
              </w:rPr>
            </w:pPr>
            <w:r>
              <w:rPr>
                <w:rFonts w:ascii="Arial" w:hAnsi="Arial"/>
                <w:sz w:val="16"/>
                <w:szCs w:val="16"/>
              </w:rPr>
              <w:t>4141-10</w:t>
            </w:r>
          </w:p>
        </w:tc>
        <w:tc>
          <w:tcPr>
            <w:tcW w:w="2917" w:type="dxa"/>
            <w:tcBorders>
              <w:left w:val="single" w:sz="4" w:space="0" w:color="000000"/>
              <w:bottom w:val="single" w:sz="4" w:space="0" w:color="000000"/>
            </w:tcBorders>
            <w:vAlign w:val="center"/>
          </w:tcPr>
          <w:p>
            <w:pPr>
              <w:pStyle w:val="Contedodatabela"/>
              <w:widowControl w:val="false"/>
              <w:jc w:val="center"/>
              <w:rPr>
                <w:rFonts w:ascii="Arial" w:hAnsi="Arial"/>
                <w:sz w:val="16"/>
                <w:szCs w:val="16"/>
              </w:rPr>
            </w:pPr>
            <w:r>
              <w:rPr>
                <w:rFonts w:ascii="Arial" w:hAnsi="Arial"/>
                <w:sz w:val="16"/>
                <w:szCs w:val="16"/>
              </w:rPr>
              <w:t>Ensino Médio completo</w:t>
            </w:r>
          </w:p>
        </w:tc>
        <w:tc>
          <w:tcPr>
            <w:tcW w:w="2901" w:type="dxa"/>
            <w:tcBorders>
              <w:left w:val="single" w:sz="4" w:space="0" w:color="000000"/>
              <w:bottom w:val="single" w:sz="4" w:space="0" w:color="000000"/>
            </w:tcBorders>
            <w:vAlign w:val="center"/>
          </w:tcPr>
          <w:p>
            <w:pPr>
              <w:pStyle w:val="Contedodatabela"/>
              <w:widowControl w:val="false"/>
              <w:jc w:val="center"/>
              <w:rPr>
                <w:rFonts w:ascii="Arial" w:hAnsi="Arial"/>
                <w:sz w:val="16"/>
                <w:szCs w:val="16"/>
              </w:rPr>
            </w:pPr>
            <w:r>
              <w:rPr>
                <w:rFonts w:ascii="Arial" w:hAnsi="Arial"/>
                <w:sz w:val="16"/>
                <w:szCs w:val="16"/>
              </w:rPr>
              <w:t>1 (um) ano de exercício na atividade ou em atividades similares</w:t>
            </w:r>
          </w:p>
        </w:tc>
        <w:tc>
          <w:tcPr>
            <w:tcW w:w="2932" w:type="dxa"/>
            <w:tcBorders>
              <w:left w:val="single" w:sz="4" w:space="0" w:color="000000"/>
              <w:bottom w:val="single" w:sz="4" w:space="0" w:color="000000"/>
              <w:right w:val="single" w:sz="4" w:space="0" w:color="000000"/>
            </w:tcBorders>
            <w:vAlign w:val="center"/>
          </w:tcPr>
          <w:p>
            <w:pPr>
              <w:pStyle w:val="Contedodatabela"/>
              <w:widowControl w:val="false"/>
              <w:jc w:val="center"/>
              <w:rPr>
                <w:rFonts w:ascii="Arial" w:hAnsi="Arial"/>
                <w:sz w:val="16"/>
                <w:szCs w:val="16"/>
              </w:rPr>
            </w:pPr>
            <w:r>
              <w:rPr>
                <w:rFonts w:ascii="Arial" w:hAnsi="Arial"/>
                <w:sz w:val="16"/>
                <w:szCs w:val="16"/>
              </w:rPr>
              <w:t>N/A</w:t>
            </w:r>
          </w:p>
        </w:tc>
      </w:tr>
      <w:tr>
        <w:trPr/>
        <w:tc>
          <w:tcPr>
            <w:tcW w:w="2909" w:type="dxa"/>
            <w:tcBorders>
              <w:left w:val="single" w:sz="4" w:space="0" w:color="000000"/>
              <w:bottom w:val="single" w:sz="4" w:space="0" w:color="000000"/>
            </w:tcBorders>
            <w:vAlign w:val="center"/>
          </w:tcPr>
          <w:p>
            <w:pPr>
              <w:pStyle w:val="Contedodatabela"/>
              <w:widowControl w:val="false"/>
              <w:jc w:val="both"/>
              <w:rPr>
                <w:rFonts w:ascii="Arial" w:hAnsi="Arial"/>
                <w:sz w:val="16"/>
                <w:szCs w:val="16"/>
              </w:rPr>
            </w:pPr>
            <w:r>
              <w:rPr>
                <w:rFonts w:ascii="Arial" w:hAnsi="Arial"/>
                <w:sz w:val="16"/>
                <w:szCs w:val="16"/>
              </w:rPr>
              <w:t>Recepcionista</w:t>
            </w:r>
          </w:p>
        </w:tc>
        <w:tc>
          <w:tcPr>
            <w:tcW w:w="2911" w:type="dxa"/>
            <w:tcBorders>
              <w:left w:val="single" w:sz="4" w:space="0" w:color="000000"/>
              <w:bottom w:val="single" w:sz="4" w:space="0" w:color="000000"/>
            </w:tcBorders>
            <w:vAlign w:val="center"/>
          </w:tcPr>
          <w:p>
            <w:pPr>
              <w:pStyle w:val="Contedodatabela"/>
              <w:widowControl w:val="false"/>
              <w:jc w:val="center"/>
              <w:rPr>
                <w:rFonts w:ascii="Arial" w:hAnsi="Arial"/>
                <w:sz w:val="16"/>
                <w:szCs w:val="16"/>
              </w:rPr>
            </w:pPr>
            <w:r>
              <w:rPr>
                <w:rFonts w:ascii="Arial" w:hAnsi="Arial"/>
                <w:sz w:val="16"/>
                <w:szCs w:val="16"/>
              </w:rPr>
              <w:t>4221-05</w:t>
            </w:r>
          </w:p>
        </w:tc>
        <w:tc>
          <w:tcPr>
            <w:tcW w:w="2917" w:type="dxa"/>
            <w:tcBorders>
              <w:left w:val="single" w:sz="4" w:space="0" w:color="000000"/>
              <w:bottom w:val="single" w:sz="4" w:space="0" w:color="000000"/>
            </w:tcBorders>
            <w:vAlign w:val="center"/>
          </w:tcPr>
          <w:p>
            <w:pPr>
              <w:pStyle w:val="Contedodatabela"/>
              <w:widowControl w:val="false"/>
              <w:jc w:val="center"/>
              <w:rPr>
                <w:rFonts w:ascii="Arial" w:hAnsi="Arial"/>
                <w:sz w:val="16"/>
                <w:szCs w:val="16"/>
              </w:rPr>
            </w:pPr>
            <w:r>
              <w:rPr>
                <w:rFonts w:ascii="Arial" w:hAnsi="Arial"/>
                <w:sz w:val="16"/>
                <w:szCs w:val="16"/>
              </w:rPr>
              <w:t>Ensino Médio completo</w:t>
            </w:r>
          </w:p>
        </w:tc>
        <w:tc>
          <w:tcPr>
            <w:tcW w:w="2901" w:type="dxa"/>
            <w:tcBorders>
              <w:left w:val="single" w:sz="4" w:space="0" w:color="000000"/>
              <w:bottom w:val="single" w:sz="4" w:space="0" w:color="000000"/>
            </w:tcBorders>
            <w:vAlign w:val="center"/>
          </w:tcPr>
          <w:p>
            <w:pPr>
              <w:pStyle w:val="Contedodatabela"/>
              <w:widowControl w:val="false"/>
              <w:jc w:val="center"/>
              <w:rPr>
                <w:rFonts w:ascii="Arial" w:hAnsi="Arial"/>
                <w:sz w:val="16"/>
                <w:szCs w:val="16"/>
              </w:rPr>
            </w:pPr>
            <w:r>
              <w:rPr>
                <w:rFonts w:ascii="Arial" w:hAnsi="Arial"/>
                <w:sz w:val="16"/>
                <w:szCs w:val="16"/>
              </w:rPr>
              <w:t>1 (um) ano de exercício na atividade ou em atividades similares</w:t>
            </w:r>
          </w:p>
        </w:tc>
        <w:tc>
          <w:tcPr>
            <w:tcW w:w="2932" w:type="dxa"/>
            <w:tcBorders>
              <w:left w:val="single" w:sz="4" w:space="0" w:color="000000"/>
              <w:bottom w:val="single" w:sz="4" w:space="0" w:color="000000"/>
              <w:right w:val="single" w:sz="4" w:space="0" w:color="000000"/>
            </w:tcBorders>
            <w:vAlign w:val="center"/>
          </w:tcPr>
          <w:p>
            <w:pPr>
              <w:pStyle w:val="Contedodatabela"/>
              <w:widowControl w:val="false"/>
              <w:jc w:val="center"/>
              <w:rPr>
                <w:rFonts w:ascii="Arial" w:hAnsi="Arial"/>
                <w:sz w:val="16"/>
                <w:szCs w:val="16"/>
              </w:rPr>
            </w:pPr>
            <w:r>
              <w:rPr>
                <w:rFonts w:ascii="Arial" w:hAnsi="Arial"/>
                <w:sz w:val="16"/>
                <w:szCs w:val="16"/>
              </w:rPr>
              <w:t>N/A</w:t>
            </w:r>
          </w:p>
        </w:tc>
      </w:tr>
      <w:tr>
        <w:trPr/>
        <w:tc>
          <w:tcPr>
            <w:tcW w:w="2909" w:type="dxa"/>
            <w:tcBorders>
              <w:left w:val="single" w:sz="4" w:space="0" w:color="000000"/>
              <w:bottom w:val="single" w:sz="4" w:space="0" w:color="000000"/>
            </w:tcBorders>
            <w:vAlign w:val="center"/>
          </w:tcPr>
          <w:p>
            <w:pPr>
              <w:pStyle w:val="Contedodatabela"/>
              <w:widowControl w:val="false"/>
              <w:jc w:val="both"/>
              <w:rPr>
                <w:rFonts w:ascii="Arial" w:hAnsi="Arial"/>
                <w:sz w:val="16"/>
                <w:szCs w:val="16"/>
              </w:rPr>
            </w:pPr>
            <w:r>
              <w:rPr>
                <w:rFonts w:ascii="Arial" w:hAnsi="Arial"/>
                <w:sz w:val="16"/>
                <w:szCs w:val="16"/>
              </w:rPr>
              <w:t>Assistente de Ouvidoria</w:t>
              <w:br/>
            </w:r>
            <w:r>
              <w:rPr>
                <w:rFonts w:ascii="Arial" w:hAnsi="Arial"/>
                <w:i/>
                <w:iCs/>
                <w:sz w:val="16"/>
                <w:szCs w:val="16"/>
              </w:rPr>
              <w:t>(Assistente Administrativo)</w:t>
            </w:r>
          </w:p>
        </w:tc>
        <w:tc>
          <w:tcPr>
            <w:tcW w:w="2911" w:type="dxa"/>
            <w:tcBorders>
              <w:left w:val="single" w:sz="4" w:space="0" w:color="000000"/>
              <w:bottom w:val="single" w:sz="4" w:space="0" w:color="000000"/>
            </w:tcBorders>
            <w:vAlign w:val="center"/>
          </w:tcPr>
          <w:p>
            <w:pPr>
              <w:pStyle w:val="Contedodatabela"/>
              <w:widowControl w:val="false"/>
              <w:jc w:val="center"/>
              <w:rPr>
                <w:rFonts w:ascii="Arial" w:hAnsi="Arial"/>
                <w:sz w:val="16"/>
                <w:szCs w:val="16"/>
              </w:rPr>
            </w:pPr>
            <w:r>
              <w:rPr>
                <w:rFonts w:ascii="Arial" w:hAnsi="Arial"/>
                <w:sz w:val="16"/>
                <w:szCs w:val="16"/>
              </w:rPr>
              <w:t>4110-10</w:t>
            </w:r>
          </w:p>
        </w:tc>
        <w:tc>
          <w:tcPr>
            <w:tcW w:w="2917" w:type="dxa"/>
            <w:tcBorders>
              <w:left w:val="single" w:sz="4" w:space="0" w:color="000000"/>
              <w:bottom w:val="single" w:sz="4" w:space="0" w:color="000000"/>
            </w:tcBorders>
            <w:vAlign w:val="center"/>
          </w:tcPr>
          <w:p>
            <w:pPr>
              <w:pStyle w:val="Contedodatabela"/>
              <w:widowControl w:val="false"/>
              <w:jc w:val="center"/>
              <w:rPr>
                <w:rFonts w:ascii="Arial" w:hAnsi="Arial"/>
                <w:sz w:val="16"/>
                <w:szCs w:val="16"/>
              </w:rPr>
            </w:pPr>
            <w:r>
              <w:rPr>
                <w:rFonts w:ascii="Arial" w:hAnsi="Arial"/>
                <w:sz w:val="16"/>
                <w:szCs w:val="16"/>
              </w:rPr>
              <w:t>Ensino Médio completo</w:t>
            </w:r>
          </w:p>
        </w:tc>
        <w:tc>
          <w:tcPr>
            <w:tcW w:w="2901" w:type="dxa"/>
            <w:tcBorders>
              <w:left w:val="single" w:sz="4" w:space="0" w:color="000000"/>
              <w:bottom w:val="single" w:sz="4" w:space="0" w:color="000000"/>
            </w:tcBorders>
            <w:vAlign w:val="center"/>
          </w:tcPr>
          <w:p>
            <w:pPr>
              <w:pStyle w:val="Contedodatabela"/>
              <w:widowControl w:val="false"/>
              <w:jc w:val="center"/>
              <w:rPr>
                <w:rFonts w:ascii="Arial" w:hAnsi="Arial"/>
                <w:sz w:val="16"/>
                <w:szCs w:val="16"/>
              </w:rPr>
            </w:pPr>
            <w:r>
              <w:rPr>
                <w:rFonts w:ascii="Arial" w:hAnsi="Arial"/>
                <w:sz w:val="16"/>
                <w:szCs w:val="16"/>
              </w:rPr>
              <w:t>1 (um) ano de exercício na atividade ou em atividades similares</w:t>
            </w:r>
          </w:p>
        </w:tc>
        <w:tc>
          <w:tcPr>
            <w:tcW w:w="2932" w:type="dxa"/>
            <w:tcBorders>
              <w:left w:val="single" w:sz="4" w:space="0" w:color="000000"/>
              <w:bottom w:val="single" w:sz="4" w:space="0" w:color="000000"/>
              <w:right w:val="single" w:sz="4" w:space="0" w:color="000000"/>
            </w:tcBorders>
            <w:vAlign w:val="center"/>
          </w:tcPr>
          <w:p>
            <w:pPr>
              <w:pStyle w:val="Contedodatabela"/>
              <w:widowControl w:val="false"/>
              <w:jc w:val="center"/>
              <w:rPr>
                <w:rFonts w:ascii="Arial" w:hAnsi="Arial"/>
                <w:sz w:val="16"/>
                <w:szCs w:val="16"/>
              </w:rPr>
            </w:pPr>
            <w:r>
              <w:rPr>
                <w:rFonts w:ascii="Arial" w:hAnsi="Arial"/>
                <w:sz w:val="16"/>
                <w:szCs w:val="16"/>
              </w:rPr>
              <w:t>N/A</w:t>
            </w:r>
          </w:p>
        </w:tc>
      </w:tr>
      <w:tr>
        <w:trPr/>
        <w:tc>
          <w:tcPr>
            <w:tcW w:w="14570" w:type="dxa"/>
            <w:gridSpan w:val="5"/>
            <w:tcBorders>
              <w:left w:val="single" w:sz="4" w:space="0" w:color="000000"/>
              <w:bottom w:val="single" w:sz="4" w:space="0" w:color="000000"/>
              <w:right w:val="single" w:sz="4" w:space="0" w:color="000000"/>
            </w:tcBorders>
            <w:vAlign w:val="center"/>
          </w:tcPr>
          <w:p>
            <w:pPr>
              <w:pStyle w:val="Contedodatabela"/>
              <w:widowControl w:val="false"/>
              <w:jc w:val="both"/>
              <w:rPr>
                <w:rFonts w:ascii="Arial" w:hAnsi="Arial"/>
                <w:i/>
                <w:i/>
                <w:iCs/>
                <w:sz w:val="16"/>
                <w:szCs w:val="16"/>
              </w:rPr>
            </w:pPr>
            <w:r>
              <w:rPr>
                <w:rFonts w:ascii="Arial" w:hAnsi="Arial"/>
                <w:b/>
                <w:bCs/>
                <w:i/>
                <w:iCs/>
                <w:color w:val="FF0000"/>
                <w:sz w:val="16"/>
                <w:szCs w:val="16"/>
                <w:u w:val="single"/>
              </w:rPr>
              <w:t>Observação</w:t>
            </w:r>
            <w:r>
              <w:rPr>
                <w:rFonts w:ascii="Arial" w:hAnsi="Arial"/>
                <w:i/>
                <w:iCs/>
                <w:sz w:val="16"/>
                <w:szCs w:val="16"/>
              </w:rPr>
              <w:t>: Os requisitos mínimos de escolaridade e experiência previstos no ETP foram atualizados neste Termo de Referência com as informações da Classificação Brasileira de Ocupações do Ministério do Trabalho (informações juntadas às fls. 671/677 do processo). Registre-se que a Equipe de Planejamento deverá transcrever para o Termo de Referência o item "Requisitos da contratação" dos Estudos Preliminares, com eventuais atualizações, pois após aprovação dos Estudos Preliminares, a equipe de Planejamento da Contratação pode ter amadurecido com relação aos requisitos que a solução deverá atender, nos termos do item 2.4, alínea “a”, do Anexo V da IN SEGES/MP nº 05/2017.</w:t>
            </w:r>
          </w:p>
        </w:tc>
      </w:tr>
    </w:tbl>
    <w:p>
      <w:pPr>
        <w:pStyle w:val="Nivel01"/>
        <w:numPr>
          <w:ilvl w:val="0"/>
          <w:numId w:val="3"/>
        </w:numPr>
        <w:ind w:hanging="360" w:left="360"/>
        <w:rPr/>
      </w:pPr>
      <w:r>
        <w:rPr/>
        <w:t>MODELO DE EXECUÇÃO DO OBJETO</w:t>
      </w:r>
    </w:p>
    <w:p>
      <w:pPr>
        <w:pStyle w:val="Nvel1-SemNumerao"/>
        <w:ind w:hanging="0" w:left="0"/>
        <w:rPr/>
      </w:pPr>
      <w:r>
        <w:rPr/>
        <w:t>Condições de execução</w:t>
      </w:r>
    </w:p>
    <w:p>
      <w:pPr>
        <w:pStyle w:val="Nvel2-Red"/>
        <w:numPr>
          <w:ilvl w:val="1"/>
          <w:numId w:val="3"/>
        </w:numPr>
        <w:ind w:hanging="0" w:left="0"/>
        <w:rPr>
          <w:rFonts w:eastAsia="MS Mincho"/>
        </w:rPr>
      </w:pPr>
      <w:r>
        <w:rPr/>
        <w:t>A execução do objeto seguirá a seguinte dinâmica:</w:t>
      </w:r>
    </w:p>
    <w:p>
      <w:pPr>
        <w:pStyle w:val="Nvel3-R"/>
        <w:numPr>
          <w:ilvl w:val="2"/>
          <w:numId w:val="3"/>
        </w:numPr>
        <w:ind w:hanging="0" w:left="284"/>
        <w:rPr/>
      </w:pPr>
      <w:r>
        <w:rPr/>
        <w:t>Início da execução do objeto: em até 10 (dez) dias úteis contados da assinatura do contrato;</w:t>
      </w:r>
    </w:p>
    <w:p>
      <w:pPr>
        <w:pStyle w:val="Nvel4-R"/>
        <w:numPr>
          <w:ilvl w:val="3"/>
          <w:numId w:val="3"/>
        </w:numPr>
        <w:ind w:hanging="0" w:left="567"/>
        <w:rPr>
          <w:rFonts w:eastAsia="MS Mincho"/>
          <w:color w:val="auto"/>
          <w:szCs w:val="20"/>
        </w:rPr>
      </w:pPr>
      <w:r>
        <w:rPr>
          <w:rFonts w:eastAsia="MS Mincho"/>
          <w:color w:val="auto"/>
          <w:szCs w:val="20"/>
        </w:rPr>
        <w:t xml:space="preserve">A contratada deverá alocar, dentro do prazo estabelecido no item 5.1.1, toda a mão de obra contratada, nos locais e endereços definidos nos </w:t>
      </w:r>
      <w:r>
        <w:rPr>
          <w:rFonts w:eastAsia="MS Mincho"/>
          <w:color w:val="000000"/>
          <w:szCs w:val="20"/>
          <w:shd w:fill="auto" w:val="clear"/>
        </w:rPr>
        <w:t xml:space="preserve">Apêndices B, C, </w:t>
      </w:r>
      <w:r>
        <w:rPr>
          <w:rFonts w:eastAsia="MS Mincho"/>
          <w:color w:val="000000"/>
          <w:sz w:val="20"/>
          <w:szCs w:val="20"/>
          <w:shd w:fill="auto" w:val="clear"/>
        </w:rPr>
        <w:t>G, H, I e J</w:t>
      </w:r>
      <w:r>
        <w:rPr>
          <w:rFonts w:eastAsia="MS Mincho"/>
          <w:color w:val="C9211E"/>
          <w:szCs w:val="20"/>
          <w:shd w:fill="auto" w:val="clear"/>
        </w:rPr>
        <w:t xml:space="preserve"> </w:t>
      </w:r>
      <w:r>
        <w:rPr>
          <w:rFonts w:eastAsia="MS Mincho"/>
          <w:color w:val="auto"/>
          <w:szCs w:val="20"/>
        </w:rPr>
        <w:t xml:space="preserve">do Termo de Referência, observados os requisitos de jornada e horário estabelecidos no ETP e </w:t>
      </w:r>
      <w:r>
        <w:rPr>
          <w:rFonts w:eastAsia="MS Mincho"/>
          <w:color w:val="000000"/>
          <w:szCs w:val="20"/>
          <w:shd w:fill="auto" w:val="clear"/>
        </w:rPr>
        <w:t xml:space="preserve">Apêndices B, C, </w:t>
      </w:r>
      <w:r>
        <w:rPr>
          <w:rFonts w:eastAsia="MS Mincho"/>
          <w:color w:val="000000"/>
          <w:sz w:val="20"/>
          <w:szCs w:val="20"/>
          <w:shd w:fill="auto" w:val="clear"/>
        </w:rPr>
        <w:t>G, H, I e J</w:t>
      </w:r>
      <w:r>
        <w:rPr>
          <w:rFonts w:eastAsia="MS Mincho"/>
          <w:color w:val="auto"/>
          <w:szCs w:val="20"/>
        </w:rPr>
        <w:t xml:space="preserve"> do Termo de Referência, informando em tempo hábil, qualquer motivo impeditivo ou que impossibilite de assumir o posto conforme estabelecido;</w:t>
      </w:r>
    </w:p>
    <w:p>
      <w:pPr>
        <w:pStyle w:val="Nvel4-R"/>
        <w:numPr>
          <w:ilvl w:val="3"/>
          <w:numId w:val="3"/>
        </w:numPr>
        <w:ind w:hanging="0" w:left="567"/>
        <w:rPr>
          <w:rFonts w:eastAsia="MS Mincho"/>
          <w:color w:val="auto"/>
          <w:szCs w:val="20"/>
        </w:rPr>
      </w:pPr>
      <w:r>
        <w:rPr>
          <w:rFonts w:eastAsia="MS Mincho"/>
          <w:color w:val="auto"/>
          <w:szCs w:val="20"/>
        </w:rPr>
        <w:t>A execução dos serviços será considerada iniciada com a alocação dos empregados necessários ao perfeito cumprimento das cláusulas contratuais;</w:t>
      </w:r>
    </w:p>
    <w:p>
      <w:pPr>
        <w:pStyle w:val="Nvel3-R"/>
        <w:numPr>
          <w:ilvl w:val="2"/>
          <w:numId w:val="3"/>
        </w:numPr>
        <w:ind w:hanging="0" w:left="284"/>
        <w:rPr/>
      </w:pPr>
      <w:r>
        <w:rPr/>
        <w:t xml:space="preserve">Descrição detalhada dos métodos, rotinas, etapas, tecnologias procedimentos, frequência e periodicidade de execução do trabalho: conforme </w:t>
      </w:r>
      <w:r>
        <w:rPr>
          <w:rFonts w:eastAsia="MS Mincho"/>
          <w:color w:val="000000"/>
          <w:szCs w:val="20"/>
          <w:shd w:fill="auto" w:val="clear"/>
        </w:rPr>
        <w:t xml:space="preserve">Apêndices B, C, </w:t>
      </w:r>
      <w:r>
        <w:rPr>
          <w:rFonts w:eastAsia="MS Mincho"/>
          <w:color w:val="000000"/>
          <w:sz w:val="20"/>
          <w:szCs w:val="20"/>
          <w:shd w:fill="auto" w:val="clear"/>
        </w:rPr>
        <w:t>G, H, I e J</w:t>
      </w:r>
      <w:r>
        <w:rPr/>
        <w:t xml:space="preserve"> do Termo de Referência.</w:t>
      </w:r>
    </w:p>
    <w:p>
      <w:pPr>
        <w:pStyle w:val="Nvel1-SemNumerao"/>
        <w:ind w:hanging="0" w:left="0"/>
        <w:rPr/>
      </w:pPr>
      <w:r>
        <w:rPr/>
        <w:t>Local e horário da prestação dos serviços</w:t>
      </w:r>
    </w:p>
    <w:p>
      <w:pPr>
        <w:pStyle w:val="Nvel2-Red"/>
        <w:numPr>
          <w:ilvl w:val="1"/>
          <w:numId w:val="3"/>
        </w:numPr>
        <w:ind w:hanging="0" w:left="0"/>
        <w:rPr/>
      </w:pPr>
      <w:r>
        <w:rPr/>
        <w:t xml:space="preserve">Os serviços serão prestados nos seguintes endereços: Conforme </w:t>
      </w:r>
      <w:r>
        <w:rPr>
          <w:rFonts w:eastAsia="MS Mincho"/>
          <w:color w:val="000000"/>
          <w:szCs w:val="20"/>
          <w:shd w:fill="auto" w:val="clear"/>
        </w:rPr>
        <w:t xml:space="preserve">Apêndices B, C, </w:t>
      </w:r>
      <w:r>
        <w:rPr>
          <w:rFonts w:eastAsia="MS Mincho"/>
          <w:color w:val="000000"/>
          <w:sz w:val="20"/>
          <w:szCs w:val="20"/>
          <w:shd w:fill="auto" w:val="clear"/>
        </w:rPr>
        <w:t>G, H, I e J</w:t>
      </w:r>
      <w:r>
        <w:rPr/>
        <w:t xml:space="preserve"> do Termo de Referência;</w:t>
      </w:r>
    </w:p>
    <w:p>
      <w:pPr>
        <w:pStyle w:val="Nvel2-Red"/>
        <w:numPr>
          <w:ilvl w:val="1"/>
          <w:numId w:val="3"/>
        </w:numPr>
        <w:ind w:hanging="0" w:left="0"/>
        <w:rPr/>
      </w:pPr>
      <w:r>
        <w:rPr/>
        <w:t xml:space="preserve">Os serviços serão prestados no seguinte horário: Conforme </w:t>
      </w:r>
      <w:r>
        <w:rPr>
          <w:rFonts w:eastAsia="MS Mincho"/>
          <w:color w:val="000000"/>
          <w:szCs w:val="20"/>
          <w:shd w:fill="auto" w:val="clear"/>
        </w:rPr>
        <w:t xml:space="preserve">Apêndices B, C, </w:t>
      </w:r>
      <w:r>
        <w:rPr>
          <w:rFonts w:eastAsia="MS Mincho"/>
          <w:color w:val="000000"/>
          <w:sz w:val="20"/>
          <w:szCs w:val="20"/>
          <w:shd w:fill="auto" w:val="clear"/>
        </w:rPr>
        <w:t>G, H, I e J</w:t>
      </w:r>
      <w:r>
        <w:rPr/>
        <w:t xml:space="preserve"> do Termo de Referência.</w:t>
      </w:r>
    </w:p>
    <w:p>
      <w:pPr>
        <w:pStyle w:val="Nvel1-SemNumerao"/>
        <w:ind w:hanging="0" w:left="0"/>
        <w:rPr/>
      </w:pPr>
      <w:r>
        <w:rPr/>
        <w:t>Materiais a serem disponibilizados</w:t>
      </w:r>
    </w:p>
    <w:p>
      <w:pPr>
        <w:pStyle w:val="Nvel2-Red"/>
        <w:numPr>
          <w:ilvl w:val="1"/>
          <w:numId w:val="3"/>
        </w:numPr>
        <w:ind w:hanging="0" w:left="0"/>
        <w:rPr>
          <w:rFonts w:eastAsia="MS Mincho"/>
        </w:rPr>
      </w:pPr>
      <w:r>
        <w:rPr/>
        <w:t>Para a perfeita execução dos serviços, a Contratada deverá disponibilizar os materiais, equipamentos, ferramentas e utensílios necessários, nas quantidades estimadas e qualidades a seguir estabelecidas, promovendo sua substituição quando necessário:</w:t>
      </w:r>
    </w:p>
    <w:p>
      <w:pPr>
        <w:pStyle w:val="Nvel3-R"/>
        <w:numPr>
          <w:ilvl w:val="2"/>
          <w:numId w:val="3"/>
        </w:numPr>
        <w:ind w:hanging="0" w:left="284"/>
        <w:rPr/>
      </w:pPr>
      <w:r>
        <w:rPr/>
        <w:t>Quanto aos postos de</w:t>
      </w:r>
      <w:r>
        <w:rPr>
          <w:b/>
          <w:bCs/>
          <w:u w:val="single"/>
        </w:rPr>
        <w:t xml:space="preserve"> Motorista, Auxiliar de Carga e Descarga e Copeiro do Grupo 1</w:t>
      </w:r>
      <w:r>
        <w:rPr/>
        <w:t>: conforme item 4 do Apêndice B do Termo de Referência;</w:t>
      </w:r>
    </w:p>
    <w:p>
      <w:pPr>
        <w:pStyle w:val="Nvel3-R"/>
        <w:numPr>
          <w:ilvl w:val="2"/>
          <w:numId w:val="3"/>
        </w:numPr>
        <w:ind w:hanging="0" w:left="284"/>
        <w:rPr/>
      </w:pPr>
      <w:r>
        <w:rPr/>
        <w:t xml:space="preserve">Quanto ao posto de </w:t>
      </w:r>
      <w:r>
        <w:rPr>
          <w:b/>
          <w:bCs/>
          <w:u w:val="single"/>
        </w:rPr>
        <w:t>Motorista do Item 7 e do Grupo 5</w:t>
      </w:r>
      <w:r>
        <w:rPr/>
        <w:t xml:space="preserve">: conforme item 8 dos </w:t>
      </w:r>
      <w:r>
        <w:rPr>
          <w:rFonts w:eastAsia="" w:eastAsiaTheme="minorEastAsia"/>
          <w:color w:val="000000"/>
          <w:shd w:fill="auto" w:val="clear"/>
        </w:rPr>
        <w:t>Apêndices G e J do Termo de Referência</w:t>
      </w:r>
      <w:r>
        <w:rPr/>
        <w:t>;</w:t>
      </w:r>
    </w:p>
    <w:p>
      <w:pPr>
        <w:pStyle w:val="Nvel3-R"/>
        <w:numPr>
          <w:ilvl w:val="2"/>
          <w:numId w:val="3"/>
        </w:numPr>
        <w:ind w:hanging="0" w:left="284"/>
        <w:rPr/>
      </w:pPr>
      <w:r>
        <w:rPr/>
        <w:t xml:space="preserve">Quanto aos </w:t>
      </w:r>
      <w:r>
        <w:rPr>
          <w:b/>
          <w:bCs/>
          <w:u w:val="single"/>
        </w:rPr>
        <w:t>demais postos</w:t>
      </w:r>
      <w:r>
        <w:rPr/>
        <w:t>, para a execução dos serviços desta contratação de caráter administrativo, não se vislumbra a necessidade de a contratada disponibilizar materiais, equipamentos, ferramentas e utensílios.</w:t>
      </w:r>
    </w:p>
    <w:p>
      <w:pPr>
        <w:pStyle w:val="Nvel1-SemNumerao"/>
        <w:ind w:hanging="0" w:left="0"/>
        <w:rPr/>
      </w:pPr>
      <w:r>
        <w:rPr/>
        <w:t>Informações relevantes para o dimensionamento da proposta</w:t>
      </w:r>
    </w:p>
    <w:p>
      <w:pPr>
        <w:pStyle w:val="Nvel2-Red"/>
        <w:numPr>
          <w:ilvl w:val="1"/>
          <w:numId w:val="3"/>
        </w:numPr>
        <w:ind w:hanging="0" w:left="0"/>
        <w:rPr>
          <w:rFonts w:eastAsia="MS Mincho"/>
        </w:rPr>
      </w:pPr>
      <w:r>
        <w:rPr/>
        <w:t>A demanda do órgão tem como base as seguintes características:</w:t>
      </w:r>
    </w:p>
    <w:p>
      <w:pPr>
        <w:pStyle w:val="Nvel3-R"/>
        <w:numPr>
          <w:ilvl w:val="2"/>
          <w:numId w:val="3"/>
        </w:numPr>
        <w:ind w:hanging="0" w:left="284"/>
        <w:rPr/>
      </w:pPr>
      <w:r>
        <w:rPr/>
        <w:t>Prazo de vigência do contrato de 5 (cinco) anos, prorrogável por até 10 anos, na forma dos artigos 106 e 107 da Lei n° 14.133, de 2021;</w:t>
      </w:r>
    </w:p>
    <w:p>
      <w:pPr>
        <w:pStyle w:val="Nvel3-R"/>
        <w:numPr>
          <w:ilvl w:val="2"/>
          <w:numId w:val="3"/>
        </w:numPr>
        <w:ind w:hanging="0" w:left="284"/>
        <w:rPr/>
      </w:pPr>
      <w:r>
        <w:rPr/>
        <w:t xml:space="preserve">Prestação dos serviços no período de segunda-feira a sexta-feira, conforme horários e jornadas da respectiva Unidade, perfazendo uma </w:t>
      </w:r>
      <w:r>
        <w:rPr>
          <w:b w:val="false"/>
          <w:bCs w:val="false"/>
          <w:u w:val="none"/>
        </w:rPr>
        <w:t xml:space="preserve">jornada de trabalho semanal de </w:t>
      </w:r>
      <w:r>
        <w:rPr>
          <w:b/>
          <w:bCs/>
          <w:u w:val="single"/>
        </w:rPr>
        <w:t>44 (quarenta e quatro horas)</w:t>
      </w:r>
      <w:r>
        <w:rPr/>
        <w:t xml:space="preserve">, exceto para o posto de Recepcionista a ser alocado na ARF/Cajazeiras, cuja jornada semanal será de </w:t>
      </w:r>
      <w:r>
        <w:rPr>
          <w:b/>
          <w:bCs/>
          <w:u w:val="single"/>
        </w:rPr>
        <w:t>30 (trinta) horas</w:t>
      </w:r>
      <w:r>
        <w:rPr/>
        <w:t>;</w:t>
      </w:r>
    </w:p>
    <w:p>
      <w:pPr>
        <w:pStyle w:val="Nvel3-R"/>
        <w:numPr>
          <w:ilvl w:val="2"/>
          <w:numId w:val="3"/>
        </w:numPr>
        <w:ind w:hanging="0" w:left="284"/>
        <w:rPr/>
      </w:pPr>
      <w:r>
        <w:rPr/>
        <w:t xml:space="preserve">Fornecimento de uniformes e de materiais, conforme </w:t>
      </w:r>
      <w:r>
        <w:rPr>
          <w:rFonts w:eastAsia="MS Mincho"/>
          <w:color w:val="000000"/>
          <w:szCs w:val="20"/>
          <w:shd w:fill="auto" w:val="clear"/>
        </w:rPr>
        <w:t xml:space="preserve">Apêndices B, C, </w:t>
      </w:r>
      <w:r>
        <w:rPr>
          <w:rFonts w:eastAsia="MS Mincho"/>
          <w:color w:val="000000"/>
          <w:sz w:val="20"/>
          <w:szCs w:val="20"/>
          <w:shd w:fill="auto" w:val="clear"/>
        </w:rPr>
        <w:t>G, H, I e J</w:t>
      </w:r>
      <w:r>
        <w:rPr/>
        <w:t xml:space="preserve"> do Termo de Referência;</w:t>
      </w:r>
    </w:p>
    <w:p>
      <w:pPr>
        <w:pStyle w:val="Nvel3-R"/>
        <w:numPr>
          <w:ilvl w:val="2"/>
          <w:numId w:val="3"/>
        </w:numPr>
        <w:ind w:hanging="0" w:left="284"/>
        <w:rPr/>
      </w:pPr>
      <w:r>
        <w:rPr/>
        <w:t>Critério de remuneração da Contratada por posto de trabalho, tendo em vista a impossibilidade de adoção de uma unidade de medida, com estabelecimento de metas diárias ou mensais, que permita a mensuração de todas as atividades executadas que levem a um resultado para fins de pagamento;</w:t>
      </w:r>
    </w:p>
    <w:p>
      <w:pPr>
        <w:pStyle w:val="Nvel3-R"/>
        <w:numPr>
          <w:ilvl w:val="2"/>
          <w:numId w:val="3"/>
        </w:numPr>
        <w:ind w:hanging="0" w:left="284"/>
        <w:rPr/>
      </w:pPr>
      <w:r>
        <w:rPr/>
        <w:t>Fornecimento de mão de obra em regime de dedicação exclusiva, conforme Anexo I do ETP;</w:t>
      </w:r>
    </w:p>
    <w:p>
      <w:pPr>
        <w:pStyle w:val="Nvel3-R"/>
        <w:numPr>
          <w:ilvl w:val="2"/>
          <w:numId w:val="3"/>
        </w:numPr>
        <w:ind w:hanging="0" w:left="284"/>
        <w:rPr/>
      </w:pPr>
      <w:r>
        <w:rPr/>
        <w:t xml:space="preserve">Prestação dos serviços nos endereços indicados nos </w:t>
      </w:r>
      <w:r>
        <w:rPr>
          <w:rFonts w:eastAsia="MS Mincho"/>
          <w:color w:val="000000"/>
          <w:szCs w:val="20"/>
          <w:shd w:fill="auto" w:val="clear"/>
        </w:rPr>
        <w:t xml:space="preserve">Apêndices B, C, </w:t>
      </w:r>
      <w:r>
        <w:rPr>
          <w:rFonts w:eastAsia="MS Mincho"/>
          <w:color w:val="000000"/>
          <w:sz w:val="20"/>
          <w:szCs w:val="20"/>
          <w:shd w:fill="auto" w:val="clear"/>
        </w:rPr>
        <w:t>G, H, I e J</w:t>
      </w:r>
      <w:r>
        <w:rPr/>
        <w:t xml:space="preserve"> do Termo de Referência;</w:t>
      </w:r>
    </w:p>
    <w:p>
      <w:pPr>
        <w:pStyle w:val="Nvel3-R"/>
        <w:numPr>
          <w:ilvl w:val="2"/>
          <w:numId w:val="3"/>
        </w:numPr>
        <w:ind w:hanging="0" w:left="284"/>
        <w:rPr/>
      </w:pPr>
      <w:r>
        <w:rPr/>
        <w:t>Demais informações constantes das Planilhas de Custos e Formação de Preços e do item 20 do ETP</w:t>
      </w:r>
      <w:r>
        <w:rPr>
          <w:rStyle w:val="FootnoteReference"/>
        </w:rPr>
        <w:footnoteReference w:id="3"/>
      </w:r>
      <w:r>
        <w:rPr/>
        <w:t>.</w:t>
      </w:r>
      <w:r>
        <w:rPr>
          <w:rFonts w:eastAsia="" w:eastAsiaTheme="minorEastAsia"/>
          <w:b w:val="false"/>
          <w:bCs w:val="false"/>
          <w:color w:val="000000"/>
          <w:shd w:fill="auto" w:val="clear"/>
        </w:rPr>
        <w:t xml:space="preserve">, </w:t>
      </w:r>
      <w:r>
        <w:rPr>
          <w:rFonts w:eastAsia="" w:eastAsiaTheme="minorEastAsia"/>
          <w:b/>
          <w:bCs/>
          <w:color w:val="000000"/>
          <w:u w:val="single"/>
          <w:shd w:fill="auto" w:val="clear"/>
        </w:rPr>
        <w:t>observadas as notas de atualização do Anexo X do Edital</w:t>
      </w:r>
      <w:r>
        <w:rPr>
          <w:rFonts w:eastAsia="" w:eastAsiaTheme="minorEastAsia"/>
          <w:b w:val="false"/>
          <w:bCs w:val="false"/>
          <w:color w:val="000000"/>
          <w:shd w:fill="auto" w:val="clear"/>
        </w:rPr>
        <w:t>.</w:t>
      </w:r>
    </w:p>
    <w:p>
      <w:pPr>
        <w:pStyle w:val="Nvel2-Red"/>
        <w:numPr>
          <w:ilvl w:val="1"/>
          <w:numId w:val="3"/>
        </w:numPr>
        <w:ind w:hanging="0" w:left="0"/>
        <w:rPr/>
      </w:pPr>
      <w:r>
        <w:rPr/>
        <w:t>Especificação da garantia do serviço</w:t>
      </w:r>
      <w:ins w:id="0" w:author="Autor">
        <w:r>
          <w:rPr/>
          <w:t xml:space="preserve"> (</w:t>
        </w:r>
      </w:ins>
      <w:ins w:id="1" w:author="Autor">
        <w:r>
          <w:fldChar w:fldCharType="begin"/>
        </w:r>
        <w:r>
          <w:rPr>
            <w:rStyle w:val="Hyperlink1"/>
          </w:rPr>
          <w:instrText xml:space="preserve"> HYPERLINK "http://www.planalto.gov.br/ccivil_03/_ato2019-2022/2021/lei/L14133.htm" \l "art40§1"</w:instrText>
        </w:r>
      </w:ins>
      <w:r>
        <w:rPr>
          <w:rStyle w:val="Hyperlink1"/>
        </w:rPr>
        <w:fldChar w:fldCharType="separate"/>
      </w:r>
      <w:ins w:id="2" w:author="Autor">
        <w:r>
          <w:rPr>
            <w:rStyle w:val="Hyperlink1"/>
          </w:rPr>
          <w:t>art. 40, §1º, inciso III, da Lei nº 14.133, de 2021</w:t>
        </w:r>
      </w:ins>
      <w:r>
        <w:rPr>
          <w:rStyle w:val="Hyperlink1"/>
        </w:rPr>
        <w:fldChar w:fldCharType="end"/>
      </w:r>
      <w:ins w:id="3" w:author="Autor">
        <w:r>
          <w:rPr/>
          <w:t>)</w:t>
        </w:r>
      </w:ins>
      <w:r>
        <w:rPr/>
        <w:t>: O prazo de garantia contratual dos serviços é aquele estabelecido na Lei nº 8.078, de 11 de setembro de 1990 (Código de Defesa do Consumidor).</w:t>
      </w:r>
    </w:p>
    <w:p>
      <w:pPr>
        <w:pStyle w:val="Nvel1-SemNumerao"/>
        <w:ind w:hanging="0" w:left="0"/>
        <w:rPr/>
      </w:pPr>
      <w:r>
        <w:rPr/>
        <w:t>Uniformes</w:t>
      </w:r>
    </w:p>
    <w:p>
      <w:pPr>
        <w:pStyle w:val="Nivel2"/>
        <w:numPr>
          <w:ilvl w:val="1"/>
          <w:numId w:val="3"/>
        </w:numPr>
        <w:ind w:hanging="0" w:left="0"/>
        <w:rPr>
          <w:rFonts w:eastAsia="MS Mincho"/>
        </w:rPr>
      </w:pPr>
      <w:r>
        <w:rPr>
          <w:rFonts w:eastAsia="MS Mincho"/>
        </w:rPr>
        <w:t xml:space="preserve">Conforme </w:t>
      </w:r>
      <w:r>
        <w:rPr>
          <w:rFonts w:eastAsia="MS Mincho"/>
          <w:color w:val="000000"/>
          <w:szCs w:val="20"/>
          <w:shd w:fill="auto" w:val="clear"/>
        </w:rPr>
        <w:t xml:space="preserve">Apêndices B, C, </w:t>
      </w:r>
      <w:r>
        <w:rPr>
          <w:rFonts w:eastAsia="MS Mincho"/>
          <w:color w:val="000000"/>
          <w:sz w:val="20"/>
          <w:szCs w:val="20"/>
          <w:shd w:fill="auto" w:val="clear"/>
        </w:rPr>
        <w:t>G, H, I e J</w:t>
      </w:r>
      <w:r>
        <w:rPr>
          <w:rFonts w:eastAsia="MS Mincho"/>
        </w:rPr>
        <w:t xml:space="preserve"> do Termo de Referência.</w:t>
      </w:r>
    </w:p>
    <w:p>
      <w:pPr>
        <w:pStyle w:val="Nvel1-SemNum"/>
        <w:ind w:hanging="0" w:left="0"/>
        <w:rPr>
          <w:rFonts w:eastAsia="MS Gothic"/>
        </w:rPr>
      </w:pPr>
      <w:r>
        <w:rPr>
          <w:rFonts w:eastAsia="MS Gothic"/>
        </w:rPr>
        <w:t>Procedimentos de transição e finalização do contrato</w:t>
      </w:r>
    </w:p>
    <w:p>
      <w:pPr>
        <w:pStyle w:val="Nvel2-Red"/>
        <w:numPr>
          <w:ilvl w:val="1"/>
          <w:numId w:val="3"/>
        </w:numPr>
        <w:ind w:hanging="0" w:left="0"/>
        <w:rPr>
          <w:rFonts w:eastAsia="MS Mincho"/>
        </w:rPr>
      </w:pPr>
      <w:r>
        <w:rPr/>
        <w:t>Não serão necessários procedimentos de transição e finalização do contrato devido às características do objeto.</w:t>
      </w:r>
    </w:p>
    <w:p>
      <w:pPr>
        <w:pStyle w:val="Nivel01"/>
        <w:numPr>
          <w:ilvl w:val="0"/>
          <w:numId w:val="3"/>
        </w:numPr>
        <w:ind w:hanging="360" w:left="360"/>
        <w:rPr/>
      </w:pPr>
      <w:r>
        <w:rPr/>
        <w:t>MODELO DE GESTÃO DO CONTRATO</w:t>
      </w:r>
    </w:p>
    <w:p>
      <w:pPr>
        <w:pStyle w:val="Nivel2"/>
        <w:numPr>
          <w:ilvl w:val="1"/>
          <w:numId w:val="3"/>
        </w:numPr>
        <w:ind w:hanging="0" w:left="0"/>
        <w:rPr/>
      </w:pPr>
      <w:r>
        <w:rPr/>
        <w:t>O contrato deverá ser executado fielmente pelas partes, de acordo com as cláusulas avençadas e as normas da Lei nº 14.133, de 2021, e cada parte responderá pelas consequências de sua inexecução total ou parcial.</w:t>
      </w:r>
    </w:p>
    <w:p>
      <w:pPr>
        <w:pStyle w:val="Nivel2"/>
        <w:numPr>
          <w:ilvl w:val="1"/>
          <w:numId w:val="3"/>
        </w:numPr>
        <w:ind w:hanging="0" w:left="0"/>
        <w:rPr/>
      </w:pPr>
      <w:r>
        <w:rPr/>
        <w:t>Em caso de impedimento, ordem de paralisação ou suspensão do contrato, o cronograma de execução será prorrogado automaticamente pelo tempo correspondente, anotadas tais circunstâncias mediante simples apostila.</w:t>
      </w:r>
    </w:p>
    <w:p>
      <w:pPr>
        <w:pStyle w:val="Nivel2"/>
        <w:numPr>
          <w:ilvl w:val="1"/>
          <w:numId w:val="3"/>
        </w:numPr>
        <w:ind w:hanging="0" w:left="0"/>
        <w:rPr/>
      </w:pPr>
      <w:r>
        <w:rPr/>
        <w:t>As comunicações entre o órgão ou entidade e a contratada devem ser realizadas por escrito sempre que o ato exigir tal formalidade, admitindo-se o uso de mensagem eletrônica para esse fim.</w:t>
      </w:r>
    </w:p>
    <w:p>
      <w:pPr>
        <w:pStyle w:val="Nivel2"/>
        <w:numPr>
          <w:ilvl w:val="1"/>
          <w:numId w:val="3"/>
        </w:numPr>
        <w:ind w:hanging="0" w:left="0"/>
        <w:rPr/>
      </w:pPr>
      <w:r>
        <w:rPr/>
        <w:t>O órgão ou entidade poderá convocar o preposto da empresa para adoção de providências que devam ser cumpridas de imediato.</w:t>
      </w:r>
    </w:p>
    <w:p>
      <w:pPr>
        <w:pStyle w:val="Nivel2"/>
        <w:numPr>
          <w:ilvl w:val="1"/>
          <w:numId w:val="3"/>
        </w:numPr>
        <w:ind w:hanging="0" w:left="0"/>
        <w:rPr/>
      </w:pPr>
      <w:r>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pPr>
        <w:pStyle w:val="Nvel1-SemNumerao"/>
        <w:ind w:hanging="0" w:left="0"/>
        <w:rPr/>
      </w:pPr>
      <w:r>
        <w:rPr/>
        <w:t>Preposto</w:t>
      </w:r>
    </w:p>
    <w:p>
      <w:pPr>
        <w:pStyle w:val="Nivel2"/>
        <w:numPr>
          <w:ilvl w:val="1"/>
          <w:numId w:val="3"/>
        </w:numPr>
        <w:ind w:hanging="0" w:left="0"/>
        <w:rPr/>
      </w:pPr>
      <w:r>
        <w:rPr/>
        <w:t>A Contratada designará formalmente o preposto da empresa, antes do início da prestação dos serviços, indicando no instrumento os poderes e deveres em relação à execução do objeto contratado.</w:t>
      </w:r>
    </w:p>
    <w:p>
      <w:pPr>
        <w:pStyle w:val="Nivel2"/>
        <w:numPr>
          <w:ilvl w:val="1"/>
          <w:numId w:val="3"/>
        </w:numPr>
        <w:ind w:hanging="0" w:left="0"/>
        <w:rPr/>
      </w:pPr>
      <w:r>
        <w:rPr/>
        <w:t>A Contratante poderá recusar, desde que justificadamente, a indicação ou a manutenção do preposto da empresa, hipótese em que a Contratada designará outro para o exercício da atividade.</w:t>
      </w:r>
    </w:p>
    <w:p>
      <w:pPr>
        <w:pStyle w:val="Nvel1-SemNumerao"/>
        <w:ind w:hanging="0" w:left="0"/>
        <w:rPr/>
      </w:pPr>
      <w:r>
        <w:rPr/>
        <w:t>Rotinas de Fiscalização</w:t>
      </w:r>
    </w:p>
    <w:p>
      <w:pPr>
        <w:pStyle w:val="Nivel2"/>
        <w:numPr>
          <w:ilvl w:val="1"/>
          <w:numId w:val="3"/>
        </w:numPr>
        <w:ind w:hanging="0" w:left="0"/>
        <w:rPr/>
      </w:pPr>
      <w:r>
        <w:rPr/>
        <w:t xml:space="preserve">A execução do contrato deverá ser acompanhada e fiscalizada pelo(s) fiscal(is) do contrato, ou pelos respectivos substitutos </w:t>
      </w:r>
      <w:r>
        <w:fldChar w:fldCharType="begin"/>
      </w:r>
      <w:r>
        <w:rPr>
          <w:rStyle w:val="Hyperlink1"/>
        </w:rPr>
        <w:instrText xml:space="preserve"> HYPERLINK "http://www.planalto.gov.br/ccivil_03/_ato2019-2022/2021/lei/L14133.htm" \l "art117"</w:instrText>
      </w:r>
      <w:r>
        <w:rPr>
          <w:rStyle w:val="Hyperlink1"/>
        </w:rPr>
        <w:fldChar w:fldCharType="separate"/>
      </w:r>
      <w:r>
        <w:rPr>
          <w:rStyle w:val="Hyperlink1"/>
        </w:rPr>
        <w:t>(Lei nº 14.133, de 2021, art. 117, caput</w:t>
      </w:r>
      <w:r>
        <w:rPr>
          <w:rStyle w:val="Hyperlink1"/>
        </w:rPr>
        <w:fldChar w:fldCharType="end"/>
      </w:r>
      <w:r>
        <w:rPr/>
        <w:t>).</w:t>
      </w:r>
    </w:p>
    <w:p>
      <w:pPr>
        <w:pStyle w:val="Nvel1-SemNumerao"/>
        <w:ind w:hanging="0" w:left="0"/>
        <w:rPr/>
      </w:pPr>
      <w:r>
        <w:rPr/>
        <w:t>Fiscalização Técnica</w:t>
      </w:r>
    </w:p>
    <w:p>
      <w:pPr>
        <w:pStyle w:val="Nivel2"/>
        <w:numPr>
          <w:ilvl w:val="1"/>
          <w:numId w:val="3"/>
        </w:numPr>
        <w:ind w:hanging="0" w:left="0"/>
        <w:rPr/>
      </w:pPr>
      <w:r>
        <w:rPr/>
        <w:t>O fiscal técnico do contrato acompanhará a execução do contrato, para que sejam cumpridas todas as condições estabelecidas no contrato, de modo a assegurar os melhores resultados para a Administração. (</w:t>
      </w:r>
      <w:r>
        <w:fldChar w:fldCharType="begin"/>
      </w:r>
      <w:r>
        <w:rPr/>
        <w:instrText xml:space="preserve"> HYPERLINK "http://www.planalto.gov.br/ccivil_03/_ato2019-2022/2022/decreto/D11246.htm" \l "art22"</w:instrText>
      </w:r>
      <w:r>
        <w:rPr/>
        <w:fldChar w:fldCharType="separate"/>
      </w:r>
      <w:r>
        <w:rPr/>
        <w:t>Decreto nº 11.246, de 2022, art. 22, VI</w:t>
      </w:r>
      <w:r>
        <w:rPr/>
        <w:fldChar w:fldCharType="end"/>
      </w:r>
      <w:r>
        <w:rPr/>
        <w:t>);</w:t>
      </w:r>
    </w:p>
    <w:p>
      <w:pPr>
        <w:pStyle w:val="Nivel2"/>
        <w:numPr>
          <w:ilvl w:val="1"/>
          <w:numId w:val="3"/>
        </w:numPr>
        <w:ind w:hanging="0" w:left="0"/>
        <w:rPr/>
      </w:pPr>
      <w:r>
        <w:rPr/>
        <w:t>O fiscal técnico do contrato anotará no histórico de gerenciamento do contrato todas as ocorrências relacionadas à execução do contrato, com a descrição do que for necessário para a regularização das faltas ou dos defeitos observados. (</w:t>
      </w:r>
      <w:r>
        <w:fldChar w:fldCharType="begin"/>
      </w:r>
      <w:r>
        <w:rPr/>
        <w:instrText xml:space="preserve"> HYPERLINK "http://www.planalto.gov.br/ccivil_03/_ato2019-2022/2021/lei/L14133.htm" \l "art117§1"</w:instrText>
      </w:r>
      <w:r>
        <w:rPr/>
        <w:fldChar w:fldCharType="separate"/>
      </w:r>
      <w:r>
        <w:rPr/>
        <w:t>Lei nº 14.133, de 2021, art. 117, §1º</w:t>
      </w:r>
      <w:r>
        <w:rPr/>
        <w:fldChar w:fldCharType="end"/>
      </w:r>
      <w:r>
        <w:rPr/>
        <w:t xml:space="preserve">, e </w:t>
      </w:r>
      <w:r>
        <w:fldChar w:fldCharType="begin"/>
      </w:r>
      <w:r>
        <w:rPr/>
        <w:instrText xml:space="preserve"> HYPERLINK "http://www.planalto.gov.br/ccivil_03/_ato2019-2022/2022/decreto/D11246.htm" \l "art22"</w:instrText>
      </w:r>
      <w:r>
        <w:rPr/>
        <w:fldChar w:fldCharType="separate"/>
      </w:r>
      <w:r>
        <w:rPr/>
        <w:t>Decreto nº 11.246, de 2022, art. 22, II</w:t>
      </w:r>
      <w:r>
        <w:rPr/>
        <w:fldChar w:fldCharType="end"/>
      </w:r>
      <w:r>
        <w:rPr/>
        <w:t>);</w:t>
      </w:r>
    </w:p>
    <w:p>
      <w:pPr>
        <w:pStyle w:val="Nivel2"/>
        <w:numPr>
          <w:ilvl w:val="1"/>
          <w:numId w:val="3"/>
        </w:numPr>
        <w:ind w:hanging="0" w:left="0"/>
        <w:rPr/>
      </w:pPr>
      <w:r>
        <w:rPr/>
        <w:t>Identificada qualquer inexatidão ou irregularidade, o fiscal técnico do contrato emitirá notificações para a correção da execução do contrato, determinando prazo para a correção. (</w:t>
      </w:r>
      <w:r>
        <w:fldChar w:fldCharType="begin"/>
      </w:r>
      <w:r>
        <w:rPr>
          <w:rStyle w:val="Hyperlink1"/>
        </w:rPr>
        <w:instrText xml:space="preserve"> HYPERLINK "http://www.planalto.gov.br/ccivil_03/_ato2019-2022/2022/decreto/D11246.htm" \l "art22"</w:instrText>
      </w:r>
      <w:r>
        <w:rPr>
          <w:rStyle w:val="Hyperlink1"/>
        </w:rPr>
        <w:fldChar w:fldCharType="separate"/>
      </w:r>
      <w:r>
        <w:rPr>
          <w:rStyle w:val="Hyperlink1"/>
        </w:rPr>
        <w:t>Decreto nº 11.246, de 2022, art. 22, III</w:t>
      </w:r>
      <w:r>
        <w:rPr>
          <w:rStyle w:val="Hyperlink1"/>
        </w:rPr>
        <w:fldChar w:fldCharType="end"/>
      </w:r>
      <w:r>
        <w:rPr/>
        <w:t xml:space="preserve">); </w:t>
      </w:r>
    </w:p>
    <w:p>
      <w:pPr>
        <w:pStyle w:val="Nivel2"/>
        <w:numPr>
          <w:ilvl w:val="1"/>
          <w:numId w:val="3"/>
        </w:numPr>
        <w:ind w:hanging="0" w:left="0"/>
        <w:rPr/>
      </w:pPr>
      <w:r>
        <w:rPr/>
        <w:t>O fiscal técnico do contrato informará ao gestor do contato, em tempo hábil, a situação que demandar decisão ou adoção de medidas que ultrapassem sua competência, para que adote as medidas necessárias e saneadoras, se for o caso. (</w:t>
      </w:r>
      <w:r>
        <w:fldChar w:fldCharType="begin"/>
      </w:r>
      <w:r>
        <w:rPr>
          <w:rStyle w:val="Hyperlink1"/>
        </w:rPr>
        <w:instrText xml:space="preserve"> HYPERLINK "http://www.planalto.gov.br/ccivil_03/_ato2019-2022/2022/decreto/D11246.htm" \l "art22"</w:instrText>
      </w:r>
      <w:r>
        <w:rPr>
          <w:rStyle w:val="Hyperlink1"/>
        </w:rPr>
        <w:fldChar w:fldCharType="separate"/>
      </w:r>
      <w:r>
        <w:rPr>
          <w:rStyle w:val="Hyperlink1"/>
        </w:rPr>
        <w:t>Decreto nº 11.246, de 2022, art. 22, IV</w:t>
      </w:r>
      <w:r>
        <w:rPr>
          <w:rStyle w:val="Hyperlink1"/>
        </w:rPr>
        <w:fldChar w:fldCharType="end"/>
      </w:r>
      <w:r>
        <w:rPr/>
        <w:t>);</w:t>
      </w:r>
    </w:p>
    <w:p>
      <w:pPr>
        <w:pStyle w:val="Nivel2"/>
        <w:numPr>
          <w:ilvl w:val="1"/>
          <w:numId w:val="3"/>
        </w:numPr>
        <w:ind w:hanging="0" w:left="0"/>
        <w:rPr/>
      </w:pPr>
      <w:r>
        <w:rPr/>
        <w:t>No caso de ocorrências que possam inviabilizar a execução do contrato nas datas aprazadas, o fiscal técnico do contrato comunicará o fato imediatamente ao gestor do contrato. (</w:t>
      </w:r>
      <w:r>
        <w:fldChar w:fldCharType="begin"/>
      </w:r>
      <w:r>
        <w:rPr>
          <w:rStyle w:val="Hyperlink1"/>
        </w:rPr>
        <w:instrText xml:space="preserve"> HYPERLINK "http://www.planalto.gov.br/ccivil_03/_ato2019-2022/2022/decreto/D11246.htm" \l "art22"</w:instrText>
      </w:r>
      <w:r>
        <w:rPr>
          <w:rStyle w:val="Hyperlink1"/>
        </w:rPr>
        <w:fldChar w:fldCharType="separate"/>
      </w:r>
      <w:r>
        <w:rPr>
          <w:rStyle w:val="Hyperlink1"/>
        </w:rPr>
        <w:t>Decreto nº 11.246, de 2022, art. 22, V</w:t>
      </w:r>
      <w:r>
        <w:rPr>
          <w:rStyle w:val="Hyperlink1"/>
        </w:rPr>
        <w:fldChar w:fldCharType="end"/>
      </w:r>
      <w:r>
        <w:rPr>
          <w:rFonts w:eastAsia="Times New Roman"/>
        </w:rPr>
        <w:t>);</w:t>
      </w:r>
    </w:p>
    <w:p>
      <w:pPr>
        <w:pStyle w:val="Nivel2"/>
        <w:numPr>
          <w:ilvl w:val="1"/>
          <w:numId w:val="3"/>
        </w:numPr>
        <w:ind w:hanging="0" w:left="0"/>
        <w:rPr/>
      </w:pPr>
      <w:r>
        <w:rPr/>
        <w:t xml:space="preserve">O fiscal técnico do contrato comunicará ao gestor do contrato, em tempo hábil, o término do contrato sob sua responsabilidade, com vistas à tempestiva </w:t>
      </w:r>
      <w:r>
        <w:rPr>
          <w:rFonts w:eastAsia="Times New Roman"/>
        </w:rPr>
        <w:t xml:space="preserve">renovação </w:t>
      </w:r>
      <w:r>
        <w:rPr/>
        <w:t>ou à prorrogação contratual (</w:t>
      </w:r>
      <w:r>
        <w:fldChar w:fldCharType="begin"/>
      </w:r>
      <w:r>
        <w:rPr>
          <w:rStyle w:val="Hyperlink1"/>
        </w:rPr>
        <w:instrText xml:space="preserve"> HYPERLINK "http://www.planalto.gov.br/ccivil_03/_ato2019-2022/2022/decreto/D11246.htm" \l "art22"</w:instrText>
      </w:r>
      <w:r>
        <w:rPr>
          <w:rStyle w:val="Hyperlink1"/>
        </w:rPr>
        <w:fldChar w:fldCharType="separate"/>
      </w:r>
      <w:r>
        <w:rPr>
          <w:rStyle w:val="Hyperlink1"/>
        </w:rPr>
        <w:t>Decreto nº 11.246, de 2022, art. 22, VII</w:t>
      </w:r>
      <w:r>
        <w:rPr>
          <w:rStyle w:val="Hyperlink1"/>
        </w:rPr>
        <w:fldChar w:fldCharType="end"/>
      </w:r>
      <w:r>
        <w:rPr/>
        <w:t>).</w:t>
      </w:r>
    </w:p>
    <w:p>
      <w:pPr>
        <w:pStyle w:val="Nivel2"/>
        <w:numPr>
          <w:ilvl w:val="1"/>
          <w:numId w:val="3"/>
        </w:numPr>
        <w:ind w:hanging="0" w:left="0"/>
        <w:rPr/>
      </w:pPr>
      <w:r>
        <w:rPr/>
        <w:t xml:space="preserve">A fiscalização técnica dos contratos deve avaliar constantemente através do Instrumento de Medição de Resultado (IMR), conforme previsto no </w:t>
      </w:r>
      <w:r>
        <w:rPr>
          <w:color w:val="000000"/>
        </w:rPr>
        <w:t>Apêndice E</w:t>
      </w:r>
      <w:r>
        <w:rPr>
          <w:color w:val="FF0000"/>
        </w:rPr>
        <w:t xml:space="preserve"> </w:t>
      </w:r>
      <w:r>
        <w:rPr/>
        <w:t>para aferição da qualidade da prestação dos serviços, devendo haver o redimensionamento no pagamento com base nos indicadores estabelecidos.</w:t>
      </w:r>
    </w:p>
    <w:p>
      <w:pPr>
        <w:pStyle w:val="Nivel2"/>
        <w:numPr>
          <w:ilvl w:val="1"/>
          <w:numId w:val="3"/>
        </w:numPr>
        <w:ind w:hanging="0" w:left="0"/>
        <w:rPr/>
      </w:pPr>
      <w:r>
        <w:rPr/>
        <w:t>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pPr>
        <w:pStyle w:val="Nivel2"/>
        <w:numPr>
          <w:ilvl w:val="1"/>
          <w:numId w:val="3"/>
        </w:numPr>
        <w:ind w:hanging="0" w:left="0"/>
        <w:rPr/>
      </w:pPr>
      <w:r>
        <w:rPr/>
        <w:t>O fiscal técnico do contrato deverá apresentar ao preposto da contratada a avaliação da execução do objeto ou, se for o caso, a avaliação de desempenho e qualidade da prestação dos serviços realizada.</w:t>
      </w:r>
    </w:p>
    <w:p>
      <w:pPr>
        <w:pStyle w:val="Nivel2"/>
        <w:numPr>
          <w:ilvl w:val="1"/>
          <w:numId w:val="3"/>
        </w:numPr>
        <w:ind w:hanging="0" w:left="0"/>
        <w:rPr/>
      </w:pPr>
      <w:r>
        <w:rPr/>
        <w:t>O preposto deverá apor assinatura no documento, tomando ciência da avaliação realizada.</w:t>
      </w:r>
    </w:p>
    <w:p>
      <w:pPr>
        <w:pStyle w:val="Nivel2"/>
        <w:numPr>
          <w:ilvl w:val="1"/>
          <w:numId w:val="3"/>
        </w:numPr>
        <w:ind w:hanging="0" w:left="0"/>
        <w:rPr/>
      </w:pPr>
      <w:r>
        <w:rPr/>
        <w:t>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pPr>
        <w:pStyle w:val="Nivel2"/>
        <w:numPr>
          <w:ilvl w:val="1"/>
          <w:numId w:val="3"/>
        </w:numPr>
        <w:ind w:hanging="0" w:left="0"/>
        <w:rPr/>
      </w:pPr>
      <w:r>
        <w:rPr/>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pPr>
        <w:pStyle w:val="Nivel2"/>
        <w:numPr>
          <w:ilvl w:val="1"/>
          <w:numId w:val="3"/>
        </w:numPr>
        <w:ind w:hanging="0" w:left="0"/>
        <w:rPr/>
      </w:pPr>
      <w:r>
        <w:rPr/>
        <w:t>É vedada a atribuição à contratada da avaliação de desempenho e qualidade da prestação dos serviços por ela realizada.</w:t>
      </w:r>
    </w:p>
    <w:p>
      <w:pPr>
        <w:pStyle w:val="Nivel2"/>
        <w:numPr>
          <w:ilvl w:val="1"/>
          <w:numId w:val="3"/>
        </w:numPr>
        <w:ind w:hanging="0" w:left="0"/>
        <w:rPr/>
      </w:pPr>
      <w:r>
        <w:rPr/>
        <w:t>O fiscal técnico poderá realizar a avaliação diária, semanal ou mensal, desde que o período escolhido seja suficiente para avaliar ou, se for o caso, aferir o desempenho e qualidade da prestação dos serviços.</w:t>
      </w:r>
    </w:p>
    <w:p>
      <w:pPr>
        <w:pStyle w:val="Nivel2"/>
        <w:numPr>
          <w:ilvl w:val="1"/>
          <w:numId w:val="3"/>
        </w:numPr>
        <w:ind w:hanging="0" w:left="0"/>
        <w:rPr/>
      </w:pPr>
      <w:r>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na Lei n. 14.133/2021. (IN05/17 - art. 62)</w:t>
      </w:r>
    </w:p>
    <w:p>
      <w:pPr>
        <w:pStyle w:val="Nivel2"/>
        <w:numPr>
          <w:ilvl w:val="1"/>
          <w:numId w:val="3"/>
        </w:numPr>
        <w:ind w:hanging="0" w:left="0"/>
        <w:rPr/>
      </w:pPr>
      <w:r>
        <w:rPr/>
        <w:t>A conformidade do material/técnica/equipamento a ser utilizado na execução dos serviços deverá ser verificada juntamente com o documento da Contratada que contenha a relação detalhada destes, de acordo com o estabelecido neste Termo de Referência e na proposta, informando as respectivas quantidades e especificações técnicas, tais como: marca, qualidade e forma de uso. (art. 47, §2º, IN05/2017)</w:t>
      </w:r>
    </w:p>
    <w:p>
      <w:pPr>
        <w:pStyle w:val="Nivel2"/>
        <w:numPr>
          <w:ilvl w:val="1"/>
          <w:numId w:val="3"/>
        </w:numPr>
        <w:ind w:hanging="0" w:left="0"/>
        <w:rPr/>
      </w:pPr>
      <w:r>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w:t>
      </w:r>
    </w:p>
    <w:p>
      <w:pPr>
        <w:pStyle w:val="Nivel2"/>
        <w:numPr>
          <w:ilvl w:val="1"/>
          <w:numId w:val="3"/>
        </w:numPr>
        <w:ind w:hanging="0" w:left="0"/>
        <w:rPr/>
      </w:pPr>
      <w:r>
        <w:rPr/>
        <w:t>As disposições previstas neste Termo de Referência não excluem o disposto no Anexo VIII da Instrução Normativa SEGES/MP nº 05, de 2017, aplicável no que for pertinente à contratação, por força da Instrução Normativa Seges/ME nº 98, de 26 de dezembro de 2022.</w:t>
      </w:r>
    </w:p>
    <w:p>
      <w:pPr>
        <w:pStyle w:val="Nivel2"/>
        <w:numPr>
          <w:ilvl w:val="1"/>
          <w:numId w:val="3"/>
        </w:numPr>
        <w:ind w:hanging="0" w:left="0"/>
        <w:rPr/>
      </w:pPr>
      <w:r>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pPr>
        <w:pStyle w:val="Nvel1-SemNumerao"/>
        <w:ind w:hanging="0" w:left="0"/>
        <w:rPr/>
      </w:pPr>
      <w:r>
        <w:rPr/>
        <w:t>Fiscalização Administrativa</w:t>
      </w:r>
    </w:p>
    <w:p>
      <w:pPr>
        <w:pStyle w:val="Nivel2"/>
        <w:numPr>
          <w:ilvl w:val="1"/>
          <w:numId w:val="3"/>
        </w:numPr>
        <w:ind w:hanging="0" w:left="0"/>
        <w:rPr/>
      </w:pPr>
      <w:r>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w:t>
      </w:r>
      <w:r>
        <w:fldChar w:fldCharType="begin"/>
      </w:r>
      <w:r>
        <w:rPr>
          <w:rStyle w:val="Hyperlink1"/>
        </w:rPr>
        <w:instrText xml:space="preserve"> HYPERLINK "http://www.planalto.gov.br/ccivil_03/_ato2019-2022/2022/decreto/D11246.htm" \l "art23"</w:instrText>
      </w:r>
      <w:r>
        <w:rPr>
          <w:rStyle w:val="Hyperlink1"/>
        </w:rPr>
        <w:fldChar w:fldCharType="separate"/>
      </w:r>
      <w:r>
        <w:rPr>
          <w:rStyle w:val="Hyperlink1"/>
        </w:rPr>
        <w:t>Art. 23, I e II, do Decreto nº 11.246, de 2022</w:t>
      </w:r>
      <w:r>
        <w:rPr>
          <w:rStyle w:val="Hyperlink1"/>
        </w:rPr>
        <w:fldChar w:fldCharType="end"/>
      </w:r>
      <w:r>
        <w:rPr/>
        <w:t>).</w:t>
      </w:r>
    </w:p>
    <w:p>
      <w:pPr>
        <w:pStyle w:val="Nivel2"/>
        <w:numPr>
          <w:ilvl w:val="1"/>
          <w:numId w:val="3"/>
        </w:numPr>
        <w:ind w:hanging="0" w:left="0"/>
        <w:rPr/>
      </w:pPr>
      <w:r>
        <w:rPr/>
        <w:t>Caso ocorra descumprimento das obrigações contratuais, o fiscal administrativo do contrato atuará tempestivamente na solução do problema, reportando ao gestor do contrato para que tome as providências cabíveis, quando ultrapassar a sua competência; (</w:t>
      </w:r>
      <w:r>
        <w:fldChar w:fldCharType="begin"/>
      </w:r>
      <w:r>
        <w:rPr>
          <w:rStyle w:val="Hyperlink1"/>
        </w:rPr>
        <w:instrText xml:space="preserve"> HYPERLINK "http://www.planalto.gov.br/ccivil_03/_ato2019-2022/2022/decreto/D11246.htm" \l "art23"</w:instrText>
      </w:r>
      <w:r>
        <w:rPr>
          <w:rStyle w:val="Hyperlink1"/>
        </w:rPr>
        <w:fldChar w:fldCharType="separate"/>
      </w:r>
      <w:r>
        <w:rPr>
          <w:rStyle w:val="Hyperlink1"/>
        </w:rPr>
        <w:t>Decreto nº 11.246, de 2022, art. 23, IV</w:t>
      </w:r>
      <w:r>
        <w:rPr>
          <w:rStyle w:val="Hyperlink1"/>
        </w:rPr>
        <w:fldChar w:fldCharType="end"/>
      </w:r>
      <w:r>
        <w:rPr/>
        <w:t>).</w:t>
      </w:r>
    </w:p>
    <w:p>
      <w:pPr>
        <w:pStyle w:val="Nivel2"/>
        <w:numPr>
          <w:ilvl w:val="1"/>
          <w:numId w:val="3"/>
        </w:numPr>
        <w:ind w:hanging="0" w:left="0"/>
        <w:rPr/>
      </w:pPr>
      <w:r>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pPr>
        <w:pStyle w:val="Nivel2"/>
        <w:numPr>
          <w:ilvl w:val="1"/>
          <w:numId w:val="3"/>
        </w:numPr>
        <w:ind w:hanging="0" w:left="0"/>
        <w:rPr/>
      </w:pPr>
      <w:r>
        <w:rPr/>
        <w:t>Na fiscalização do cumprimento das obrigações trabalhistas e sociais exigir-se-á, dentre outras, as seguintes comprovações:</w:t>
      </w:r>
    </w:p>
    <w:p>
      <w:pPr>
        <w:pStyle w:val="Nivel3-erro"/>
        <w:numPr>
          <w:ilvl w:val="2"/>
          <w:numId w:val="3"/>
        </w:numPr>
        <w:ind w:hanging="0" w:left="284"/>
        <w:rPr/>
      </w:pPr>
      <w:r>
        <w:rPr/>
        <w:t>No caso de empresas regidas pela Consolidação das Leis do Trabalho (CLT):</w:t>
      </w:r>
    </w:p>
    <w:p>
      <w:pPr>
        <w:pStyle w:val="Nivel4"/>
        <w:numPr>
          <w:ilvl w:val="3"/>
          <w:numId w:val="3"/>
        </w:numPr>
        <w:ind w:hanging="0" w:left="567"/>
        <w:rPr/>
      </w:pPr>
      <w:bookmarkStart w:id="2" w:name="_Ref126527030"/>
      <w:r>
        <w:rPr/>
        <w:t>no primeiro mês da prestação dos serviços, a contratada deverá apresentar a seguinte documentação:</w:t>
      </w:r>
      <w:bookmarkEnd w:id="2"/>
    </w:p>
    <w:p>
      <w:pPr>
        <w:pStyle w:val="Nivel5"/>
        <w:numPr>
          <w:ilvl w:val="4"/>
          <w:numId w:val="3"/>
        </w:numPr>
        <w:ind w:hanging="0" w:left="851"/>
        <w:rPr/>
      </w:pPr>
      <w:r>
        <w:rPr/>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pPr>
        <w:pStyle w:val="Nivel5"/>
        <w:numPr>
          <w:ilvl w:val="4"/>
          <w:numId w:val="3"/>
        </w:numPr>
        <w:ind w:hanging="0" w:left="851"/>
        <w:rPr/>
      </w:pPr>
      <w:r>
        <w:rPr/>
        <w:t>Carteira de Trabalho e Previdência Social (CTPS) dos empregados admitidos e dos responsáveis técnicos pela execução dos serviços, quando for o caso, devidamente assinada pela contratada;</w:t>
      </w:r>
    </w:p>
    <w:p>
      <w:pPr>
        <w:pStyle w:val="Nivel5"/>
        <w:numPr>
          <w:ilvl w:val="4"/>
          <w:numId w:val="3"/>
        </w:numPr>
        <w:ind w:hanging="0" w:left="851"/>
        <w:rPr/>
      </w:pPr>
      <w:r>
        <w:rPr/>
        <w:t>exames médicos admissionais dos empregados da contratada que prestarão os serviços; e</w:t>
      </w:r>
    </w:p>
    <w:p>
      <w:pPr>
        <w:pStyle w:val="Nivel4"/>
        <w:numPr>
          <w:ilvl w:val="3"/>
          <w:numId w:val="3"/>
        </w:numPr>
        <w:ind w:hanging="0" w:left="567"/>
        <w:rPr>
          <w:rFonts w:eastAsia="MS Mincho"/>
          <w:szCs w:val="20"/>
        </w:rPr>
      </w:pPr>
      <w:r>
        <w:rPr/>
        <w:t>entrega até o dia trinta do mês seguinte ao da prestação dos serviços ao setor responsável pela fiscalização do contrato dos seguintes documentos, quando não for possível a verificação da regularidade destes no Sistema de Cadastro de Fornecedores (Sicaf):</w:t>
      </w:r>
    </w:p>
    <w:p>
      <w:pPr>
        <w:pStyle w:val="Nivel5"/>
        <w:numPr>
          <w:ilvl w:val="4"/>
          <w:numId w:val="3"/>
        </w:numPr>
        <w:ind w:hanging="0" w:left="851"/>
        <w:rPr/>
      </w:pPr>
      <w:r>
        <w:rPr/>
        <w:t>Certidão Negativa de Débitos relativos a Créditos Tributários Federais e à Dívida Ativa da União (CND);</w:t>
      </w:r>
    </w:p>
    <w:p>
      <w:pPr>
        <w:pStyle w:val="Nivel5"/>
        <w:numPr>
          <w:ilvl w:val="4"/>
          <w:numId w:val="3"/>
        </w:numPr>
        <w:ind w:hanging="0" w:left="851"/>
        <w:rPr/>
      </w:pPr>
      <w:r>
        <w:rPr/>
        <w:t>certidões que comprovem a regularidade perante as Fazendas Estadual, Distrital e Municipal do domicílio ou sede do contratado;</w:t>
      </w:r>
    </w:p>
    <w:p>
      <w:pPr>
        <w:pStyle w:val="Nivel5"/>
        <w:numPr>
          <w:ilvl w:val="4"/>
          <w:numId w:val="3"/>
        </w:numPr>
        <w:ind w:hanging="0" w:left="851"/>
        <w:rPr/>
      </w:pPr>
      <w:r>
        <w:rPr/>
        <w:t>Certidão de Regularidade do FGTS (CRF); e</w:t>
      </w:r>
    </w:p>
    <w:p>
      <w:pPr>
        <w:pStyle w:val="Nivel5"/>
        <w:numPr>
          <w:ilvl w:val="4"/>
          <w:numId w:val="3"/>
        </w:numPr>
        <w:ind w:hanging="0" w:left="851"/>
        <w:rPr/>
      </w:pPr>
      <w:r>
        <w:rPr/>
        <w:t>Certidão Negativa de Débitos Trabalhistas (CNDT).</w:t>
      </w:r>
    </w:p>
    <w:p>
      <w:pPr>
        <w:pStyle w:val="Nivel4"/>
        <w:numPr>
          <w:ilvl w:val="3"/>
          <w:numId w:val="3"/>
        </w:numPr>
        <w:ind w:hanging="0" w:left="567"/>
        <w:rPr/>
      </w:pPr>
      <w:r>
        <w:rPr/>
        <w:t>entrega, quando solicitado pelo Contratante, de quaisquer dos seguintes documentos:</w:t>
      </w:r>
    </w:p>
    <w:p>
      <w:pPr>
        <w:pStyle w:val="Nivel5"/>
        <w:numPr>
          <w:ilvl w:val="4"/>
          <w:numId w:val="3"/>
        </w:numPr>
        <w:ind w:hanging="0" w:left="851"/>
        <w:rPr/>
      </w:pPr>
      <w:r>
        <w:rPr/>
        <w:t>extrato da conta do INSS e do FGTS de qualquer empregado, a critério da Administração contratante;</w:t>
      </w:r>
    </w:p>
    <w:p>
      <w:pPr>
        <w:pStyle w:val="Nivel5"/>
        <w:numPr>
          <w:ilvl w:val="4"/>
          <w:numId w:val="3"/>
        </w:numPr>
        <w:ind w:hanging="0" w:left="851"/>
        <w:rPr/>
      </w:pPr>
      <w:r>
        <w:rPr/>
        <w:t>cópia da folha de pagamento analítica de qualquer mês da prestação dos serviços, em que conste como tomador a parte contratante;</w:t>
      </w:r>
    </w:p>
    <w:p>
      <w:pPr>
        <w:pStyle w:val="Nivel5"/>
        <w:numPr>
          <w:ilvl w:val="4"/>
          <w:numId w:val="3"/>
        </w:numPr>
        <w:ind w:hanging="0" w:left="851"/>
        <w:rPr/>
      </w:pPr>
      <w:r>
        <w:rPr/>
        <w:t>cópia dos contracheques dos empregados relativos a qualquer mês da prestação dos serviços ou, ainda, quando necessário, cópia de recibos de depósitos bancários;</w:t>
      </w:r>
    </w:p>
    <w:p>
      <w:pPr>
        <w:pStyle w:val="Nivel5"/>
        <w:numPr>
          <w:ilvl w:val="4"/>
          <w:numId w:val="3"/>
        </w:numPr>
        <w:ind w:hanging="0" w:left="851"/>
        <w:rPr/>
      </w:pPr>
      <w:r>
        <w:rPr/>
        <w:t>comprovantes de entrega de benefícios suplementares (vale-transporte, vale-alimentação, entre outros), a que estiver obrigada por força de lei ou de Convenção ou Acordo Coletivo de Trabalho, relativos a qualquer mês da prestação dos serviços e de qualquer empregado; e</w:t>
      </w:r>
    </w:p>
    <w:p>
      <w:pPr>
        <w:pStyle w:val="Nivel5"/>
        <w:numPr>
          <w:ilvl w:val="4"/>
          <w:numId w:val="3"/>
        </w:numPr>
        <w:ind w:hanging="0" w:left="851"/>
        <w:rPr/>
      </w:pPr>
      <w:r>
        <w:rPr/>
        <w:t>comprovantes de realização de eventuais cursos de treinamento e reciclagem que forem exigidos por lei ou pelo contrato.</w:t>
      </w:r>
    </w:p>
    <w:p>
      <w:pPr>
        <w:pStyle w:val="Nivel4"/>
        <w:numPr>
          <w:ilvl w:val="3"/>
          <w:numId w:val="3"/>
        </w:numPr>
        <w:ind w:hanging="0" w:left="567"/>
        <w:rPr>
          <w:rFonts w:eastAsia="MS Mincho"/>
          <w:szCs w:val="20"/>
        </w:rPr>
      </w:pPr>
      <w:bookmarkStart w:id="3" w:name="_Ref126527146"/>
      <w:r>
        <w:rPr/>
        <w:t>entrega de cópia da documentação abaixo relacionada, quando da extinção ou rescisão do contrato, após o último mês de prestação dos serviços, no prazo definido no contrato:</w:t>
      </w:r>
      <w:bookmarkEnd w:id="3"/>
    </w:p>
    <w:p>
      <w:pPr>
        <w:pStyle w:val="Nivel4"/>
        <w:numPr>
          <w:ilvl w:val="3"/>
          <w:numId w:val="3"/>
        </w:numPr>
        <w:ind w:hanging="0" w:left="567"/>
        <w:rPr/>
      </w:pPr>
      <w:r>
        <w:rPr/>
        <w:t>termos de rescisão dos contratos de trabalho dos empregados prestadores de serviço, devidamente homologados, quando exigível pelo sindicato da categoria;</w:t>
      </w:r>
    </w:p>
    <w:p>
      <w:pPr>
        <w:pStyle w:val="Nivel4"/>
        <w:numPr>
          <w:ilvl w:val="3"/>
          <w:numId w:val="3"/>
        </w:numPr>
        <w:ind w:hanging="0" w:left="567"/>
        <w:rPr/>
      </w:pPr>
      <w:r>
        <w:rPr/>
        <w:t>guias de recolhimento da contribuição previdenciária e do FGTS, referentes às rescisões contratuais;</w:t>
      </w:r>
    </w:p>
    <w:p>
      <w:pPr>
        <w:pStyle w:val="Nivel4"/>
        <w:numPr>
          <w:ilvl w:val="3"/>
          <w:numId w:val="3"/>
        </w:numPr>
        <w:ind w:hanging="0" w:left="567"/>
        <w:rPr/>
      </w:pPr>
      <w:r>
        <w:rPr/>
        <w:t>extratos dos depósitos efetuados nas contas vinculadas individuais do FGTS de cada empregado dispensado;</w:t>
      </w:r>
    </w:p>
    <w:p>
      <w:pPr>
        <w:pStyle w:val="Nivel4"/>
        <w:numPr>
          <w:ilvl w:val="3"/>
          <w:numId w:val="3"/>
        </w:numPr>
        <w:ind w:hanging="0" w:left="567"/>
        <w:rPr/>
      </w:pPr>
      <w:r>
        <w:rPr/>
        <w:t>exames médicos demissionais dos empregados dispensados.</w:t>
      </w:r>
    </w:p>
    <w:p>
      <w:pPr>
        <w:pStyle w:val="Nivel3-erro"/>
        <w:numPr>
          <w:ilvl w:val="2"/>
          <w:numId w:val="3"/>
        </w:numPr>
        <w:ind w:hanging="0" w:left="284"/>
        <w:rPr/>
      </w:pPr>
      <w:r>
        <w:rPr/>
        <w:t xml:space="preserve">Sempre que houver admissão de novos empregados pela contratada, os documentos elencados no item </w:t>
      </w:r>
      <w:r>
        <w:rPr/>
        <w:fldChar w:fldCharType="begin"/>
      </w:r>
      <w:r>
        <w:rPr/>
        <w:instrText xml:space="preserve"> REF _Ref126527030 \r \h </w:instrText>
      </w:r>
      <w:r>
        <w:rPr/>
        <w:fldChar w:fldCharType="separate"/>
      </w:r>
      <w:r>
        <w:rPr/>
        <w:t>6.31.1.1</w:t>
      </w:r>
      <w:r>
        <w:rPr/>
        <w:fldChar w:fldCharType="end"/>
      </w:r>
      <w:r>
        <w:rPr/>
        <w:t xml:space="preserve"> acima deverão ser apresentados.</w:t>
      </w:r>
    </w:p>
    <w:p>
      <w:pPr>
        <w:pStyle w:val="Nivel3-erro"/>
        <w:numPr>
          <w:ilvl w:val="2"/>
          <w:numId w:val="3"/>
        </w:numPr>
        <w:ind w:hanging="0" w:left="284"/>
        <w:rPr/>
      </w:pPr>
      <w:r>
        <w:rPr/>
        <w:t xml:space="preserve">A Administração deverá analisar a documentação solicitada no item </w:t>
      </w:r>
      <w:r>
        <w:rPr/>
        <w:fldChar w:fldCharType="begin"/>
      </w:r>
      <w:r>
        <w:rPr/>
        <w:instrText xml:space="preserve"> REF _Ref126527146 \r \h </w:instrText>
      </w:r>
      <w:r>
        <w:rPr/>
        <w:fldChar w:fldCharType="separate"/>
      </w:r>
      <w:r>
        <w:rPr/>
        <w:t>6.31.1.4</w:t>
      </w:r>
      <w:r>
        <w:rPr/>
        <w:fldChar w:fldCharType="end"/>
      </w:r>
      <w:r>
        <w:rPr/>
        <w:t xml:space="preserve"> acima no prazo de 30 (trinta) dias após o recebimento dos documentos, prorrogáveis por mais 30 (trinta) dias, justificadamente.</w:t>
      </w:r>
    </w:p>
    <w:p>
      <w:pPr>
        <w:pStyle w:val="Nivel3-erro"/>
        <w:numPr>
          <w:ilvl w:val="2"/>
          <w:numId w:val="3"/>
        </w:numPr>
        <w:ind w:hanging="0" w:left="284"/>
        <w:rPr/>
      </w:pPr>
      <w:r>
        <w:rPr/>
        <w:t xml:space="preserve"> </w:t>
      </w:r>
      <w:r>
        <w:rPr/>
        <w:t>A cada período de 12 meses de vigência do contrato de trabalho, a contratada deverá encaminhar termo de quitação anual das obrigações trabalhistas, na forma do art. 507-B da CLT, ou comprovar a adoção de providências voltadas à sua obtenção, relativamente aos empregados alocados, em dedicação exclusiva, na prestação de serviços contratados.</w:t>
      </w:r>
    </w:p>
    <w:p>
      <w:pPr>
        <w:pStyle w:val="Nivel3-erro"/>
        <w:numPr>
          <w:ilvl w:val="2"/>
          <w:numId w:val="3"/>
        </w:numPr>
        <w:ind w:hanging="0" w:left="284"/>
        <w:rPr/>
      </w:pPr>
      <w:r>
        <w:rPr/>
        <w:t>O termo de quitação anual efetivado deverá ser firmado junto ao respectivo Sindicato dos Empregados e obedecerá ao disposto no art. 507-B, parágrafo único, da CLT.</w:t>
      </w:r>
    </w:p>
    <w:p>
      <w:pPr>
        <w:pStyle w:val="Nivel3-erro"/>
        <w:numPr>
          <w:ilvl w:val="2"/>
          <w:numId w:val="3"/>
        </w:numPr>
        <w:ind w:hanging="0" w:left="284"/>
        <w:rPr/>
      </w:pPr>
      <w:r>
        <w:rPr/>
        <w:t>Para fins de comprovação da adoção das providências a que se refere o presente item, será aceito qualquer meio de prova, tais como: recibo de convocação, declaração de negativa de negociação, ata de negociação, dentre outros.</w:t>
      </w:r>
    </w:p>
    <w:p>
      <w:pPr>
        <w:pStyle w:val="Nivel3-erro"/>
        <w:numPr>
          <w:ilvl w:val="2"/>
          <w:numId w:val="3"/>
        </w:numPr>
        <w:ind w:hanging="0" w:left="284"/>
        <w:rPr/>
      </w:pPr>
      <w:r>
        <w:rPr/>
        <w:t>Não haverá pagamento adicional pela Contratante à Contratada em razão do cumprimento das obrigações previstas neste item.</w:t>
      </w:r>
    </w:p>
    <w:p>
      <w:pPr>
        <w:pStyle w:val="Nivel3-erro"/>
        <w:numPr>
          <w:ilvl w:val="2"/>
          <w:numId w:val="3"/>
        </w:numPr>
        <w:ind w:hanging="0" w:left="284"/>
        <w:rPr/>
      </w:pPr>
      <w:r>
        <w:rPr/>
        <w:t>No caso de sociedades diversas, tais como as Organizações Sociais Civis de Interesse Público (Oscip’s) e as Organizações Sociais, será exigida a comprovação de atendimento a eventuais obrigações decorrentes da legislação que rege as respectivas organizações.</w:t>
      </w:r>
    </w:p>
    <w:p>
      <w:pPr>
        <w:pStyle w:val="Nivel3-erro"/>
        <w:numPr>
          <w:ilvl w:val="2"/>
          <w:numId w:val="3"/>
        </w:numPr>
        <w:ind w:hanging="0" w:left="284"/>
        <w:rPr/>
      </w:pPr>
      <w:r>
        <w:rPr/>
        <w:t>Os documentos necessários à comprovação do cumprimento das obrigações sociais trabalhistas poderão ser apresentados em original ou por qualquer processo de cópia autenticada por cartório competente ou por servidor da Administração.</w:t>
      </w:r>
    </w:p>
    <w:p>
      <w:pPr>
        <w:pStyle w:val="Nivel3-erro"/>
        <w:numPr>
          <w:ilvl w:val="2"/>
          <w:numId w:val="3"/>
        </w:numPr>
        <w:ind w:hanging="0" w:left="284"/>
        <w:rPr/>
      </w:pPr>
      <w:r>
        <w:rPr/>
        <w:t>Em caso de indício de irregularidade no recolhimento das contribuições previdenciárias, os fiscais ou gestores de contratos de serviços com regime de dedicação exclusiva de mão de obra deverão oficiar à Receita Federal do Brasil (RFB).</w:t>
      </w:r>
    </w:p>
    <w:p>
      <w:pPr>
        <w:pStyle w:val="Nivel3-erro"/>
        <w:numPr>
          <w:ilvl w:val="2"/>
          <w:numId w:val="3"/>
        </w:numPr>
        <w:ind w:hanging="0" w:left="284"/>
        <w:rPr/>
      </w:pPr>
      <w:r>
        <w:rPr/>
        <w:t>Em caso de indício de irregularidade no recolhimento da contribuição para o FGTS, os fiscais ou gestores de contratos de serviços com regime de dedicação exclusiva de mão de obra deverão oficiar ao Ministério do Trabalho.</w:t>
      </w:r>
    </w:p>
    <w:p>
      <w:pPr>
        <w:pStyle w:val="Nivel3-erro"/>
        <w:numPr>
          <w:ilvl w:val="2"/>
          <w:numId w:val="3"/>
        </w:numPr>
        <w:ind w:hanging="0" w:left="284"/>
        <w:rPr/>
      </w:pPr>
      <w:r>
        <w:rPr/>
        <w:t>O descumprimento das obrigações trabalhistas ou a não manutenção das condições de habilitação pelo contratado poderá dar ensejo à rescisão contratual, sem prejuízo das demais sanções.</w:t>
      </w:r>
    </w:p>
    <w:p>
      <w:pPr>
        <w:pStyle w:val="Nivel3-erro"/>
        <w:numPr>
          <w:ilvl w:val="2"/>
          <w:numId w:val="3"/>
        </w:numPr>
        <w:ind w:hanging="0" w:left="284"/>
        <w:rPr/>
      </w:pPr>
      <w:r>
        <w:rPr/>
        <w:t>A Administração contratante poderá conceder um prazo para que a contratada regularize suas obrigações trabalhistas ou suas condições de habilitação, sob pena de rescisão contratual, quando não identificar má-fé ou a incapacidade da empresa de corrigir.</w:t>
      </w:r>
    </w:p>
    <w:p>
      <w:pPr>
        <w:pStyle w:val="Nivel3-erro"/>
        <w:numPr>
          <w:ilvl w:val="2"/>
          <w:numId w:val="3"/>
        </w:numPr>
        <w:ind w:hanging="0" w:left="284"/>
        <w:rPr/>
      </w:pPr>
      <w:r>
        <w:rPr/>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pPr>
        <w:pStyle w:val="Nivel3-erro"/>
        <w:numPr>
          <w:ilvl w:val="2"/>
          <w:numId w:val="3"/>
        </w:numPr>
        <w:ind w:hanging="0" w:left="284"/>
        <w:rPr/>
      </w:pPr>
      <w:r>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pPr>
        <w:pStyle w:val="Nivel3-erro"/>
        <w:numPr>
          <w:ilvl w:val="2"/>
          <w:numId w:val="3"/>
        </w:numPr>
        <w:ind w:hanging="0" w:left="284"/>
        <w:rPr/>
      </w:pPr>
      <w:r>
        <w:rPr/>
        <w:t xml:space="preserve">O sindicato representante da categoria do trabalhador deverá ser notificado pela Contratante para acompanhar o pagamento das verbas mencionadas. </w:t>
      </w:r>
    </w:p>
    <w:p>
      <w:pPr>
        <w:pStyle w:val="Nivel3-erro"/>
        <w:numPr>
          <w:ilvl w:val="2"/>
          <w:numId w:val="3"/>
        </w:numPr>
        <w:ind w:hanging="0" w:left="284"/>
        <w:rPr/>
      </w:pPr>
      <w:r>
        <w:rPr/>
        <w:t>Tais pagamentos não configuram vínculo empregatício ou implicam a assunção de responsabilidade por quaisquer obrigações dele decorrentes entre a contratante e os empregados da Contratada.</w:t>
      </w:r>
    </w:p>
    <w:p>
      <w:pPr>
        <w:pStyle w:val="Nivel3-erro"/>
        <w:numPr>
          <w:ilvl w:val="2"/>
          <w:numId w:val="3"/>
        </w:numPr>
        <w:ind w:hanging="0" w:left="284"/>
        <w:rPr/>
      </w:pPr>
      <w:r>
        <w:rPr/>
        <w:t>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w:t>
      </w:r>
    </w:p>
    <w:p>
      <w:pPr>
        <w:pStyle w:val="Nivel3-erro"/>
        <w:numPr>
          <w:ilvl w:val="2"/>
          <w:numId w:val="3"/>
        </w:numPr>
        <w:ind w:hanging="0" w:left="284"/>
        <w:rPr/>
      </w:pPr>
      <w:r>
        <w:rPr/>
        <w:t>A Contratada é responsável pelos encargos trabalhistas, previdenciários, fiscais e comerciais resultantes da execução do contrato.</w:t>
      </w:r>
    </w:p>
    <w:p>
      <w:pPr>
        <w:pStyle w:val="Nivel3-erro"/>
        <w:numPr>
          <w:ilvl w:val="2"/>
          <w:numId w:val="3"/>
        </w:numPr>
        <w:ind w:hanging="0" w:left="284"/>
        <w:rPr/>
      </w:pPr>
      <w:r>
        <w:rPr/>
        <w:t>A inadimplência da Contratada, com referência aos encargos trabalhistas, fiscais e comerciais não transfere à Administração Pública a responsabilidade por seu pagamento.</w:t>
      </w:r>
    </w:p>
    <w:p>
      <w:pPr>
        <w:pStyle w:val="Nivel3-erro"/>
        <w:numPr>
          <w:ilvl w:val="2"/>
          <w:numId w:val="3"/>
        </w:numPr>
        <w:ind w:hanging="0" w:left="284"/>
        <w:rPr/>
      </w:pPr>
      <w:r>
        <w:rPr/>
        <w:t>A fiscalização administrativa observará, ainda, as diretrizes relacionadas no item 10 do Anexo VIII-B da Instrução Normativa nº 5, de 26 de maio de 2017, cuja incidência se admite por força da Instrução Normativa Seges/Me nº 98, de 26 de dezembro de 2022.</w:t>
      </w:r>
    </w:p>
    <w:p>
      <w:pPr>
        <w:pStyle w:val="Nivel3-erro"/>
        <w:numPr>
          <w:ilvl w:val="2"/>
          <w:numId w:val="3"/>
        </w:numPr>
        <w:ind w:hanging="0" w:left="284"/>
        <w:rPr/>
      </w:pPr>
      <w:r>
        <w:rPr/>
        <w:t>Para efeito de recebimento provisório, ao final de cada período mensal, o fiscal administrativo deverá verificar a efetiva realização dos dispêndios concernentes aos salários e às obrigações trabalhistas, previdenciárias e com o FGTS do mês anterior, dentre outros, emitindo relatório que será encaminhado ao gestor do contrato.</w:t>
      </w:r>
    </w:p>
    <w:p>
      <w:pPr>
        <w:pStyle w:val="Nvel1-SemNumerao"/>
        <w:ind w:hanging="0" w:left="0"/>
        <w:rPr/>
      </w:pPr>
      <w:r>
        <w:rPr/>
        <w:t>Gestor do Contrato</w:t>
      </w:r>
    </w:p>
    <w:p>
      <w:pPr>
        <w:pStyle w:val="Nivel2"/>
        <w:numPr>
          <w:ilvl w:val="1"/>
          <w:numId w:val="3"/>
        </w:numPr>
        <w:ind w:hanging="0" w:left="0"/>
        <w:rPr/>
      </w:pPr>
      <w:r>
        <w:rPr/>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11.246, de 2022, art. 21, IV).</w:t>
      </w:r>
    </w:p>
    <w:p>
      <w:pPr>
        <w:pStyle w:val="Nivel2"/>
        <w:numPr>
          <w:ilvl w:val="1"/>
          <w:numId w:val="3"/>
        </w:numPr>
        <w:ind w:hanging="0" w:left="0"/>
        <w:rPr/>
      </w:pPr>
      <w:r>
        <w:rPr/>
        <w:t xml:space="preserve">O gestor do contrato acompanhará os registros realizados pelos fiscais do contrato, de todas as ocorrências relacionadas à execução do contrato e as medidas adotadas, informando, se for o caso, à autoridade superior àquelas que ultrapassarem a sua competência. (Decreto nº 11.246, de 2022, art. 21, II). </w:t>
      </w:r>
    </w:p>
    <w:p>
      <w:pPr>
        <w:pStyle w:val="Nivel2"/>
        <w:numPr>
          <w:ilvl w:val="1"/>
          <w:numId w:val="3"/>
        </w:numPr>
        <w:ind w:hanging="0" w:left="0"/>
        <w:rPr/>
      </w:pPr>
      <w:r>
        <w:rPr/>
        <w:t xml:space="preserve">O gestor do contrato acompanhará a manutenção das condições de habilitação da contratada, para fins de empenho de despesa e pagamento, e anotará os problemas que obstem o fluxo normal da liquidação e do pagamento da despesa no relatório de riscos eventuais. (Decreto nº 11.246, de 2022, art. 21, III). </w:t>
      </w:r>
    </w:p>
    <w:p>
      <w:pPr>
        <w:pStyle w:val="Nivel2"/>
        <w:numPr>
          <w:ilvl w:val="1"/>
          <w:numId w:val="3"/>
        </w:numPr>
        <w:ind w:hanging="0" w:left="0"/>
        <w:rPr/>
      </w:pPr>
      <w:r>
        <w:rPr/>
        <w:t xml:space="preserve">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11.246, de 2022, art. 21, VIII). </w:t>
      </w:r>
    </w:p>
    <w:p>
      <w:pPr>
        <w:pStyle w:val="Nivel2"/>
        <w:numPr>
          <w:ilvl w:val="1"/>
          <w:numId w:val="3"/>
        </w:numPr>
        <w:ind w:hanging="0" w:left="0"/>
        <w:rPr/>
      </w:pPr>
      <w:r>
        <w:rPr/>
        <w:t xml:space="preserve">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 (Decreto nº 11.246, de 2022, art. 21, X). </w:t>
      </w:r>
    </w:p>
    <w:p>
      <w:pPr>
        <w:pStyle w:val="Nivel2"/>
        <w:numPr>
          <w:ilvl w:val="1"/>
          <w:numId w:val="3"/>
        </w:numPr>
        <w:ind w:hanging="0" w:left="0"/>
        <w:rPr/>
      </w:pPr>
      <w:r>
        <w:rPr/>
        <w:t xml:space="preserve">O gestor do contrato deverá elaborar relatório final com informações sobre a consecução dos objetivos que tenham justificado a contratação e eventuais condutas a serem adotadas para o aprimoramento das atividades da Administração. (Decreto nº 11.246, de 2022, art. 21, VI). </w:t>
      </w:r>
    </w:p>
    <w:p>
      <w:pPr>
        <w:pStyle w:val="Nivel2"/>
        <w:numPr>
          <w:ilvl w:val="1"/>
          <w:numId w:val="3"/>
        </w:numPr>
        <w:ind w:hanging="0" w:left="0"/>
        <w:rPr/>
      </w:pPr>
      <w:r>
        <w:rPr/>
        <w:t>O gestor do contrato deverá enviar a documentação pertinente ao setor de contratos para a formalização dos procedimentos de liquidação e pagamento, no valor dimensionado pela fiscalização e gestão nos termos do contrato.</w:t>
      </w:r>
    </w:p>
    <w:p>
      <w:pPr>
        <w:pStyle w:val="Nivel01"/>
        <w:numPr>
          <w:ilvl w:val="0"/>
          <w:numId w:val="3"/>
        </w:numPr>
        <w:ind w:hanging="360" w:left="360"/>
        <w:rPr/>
      </w:pPr>
      <w:r>
        <w:rPr/>
        <w:t>CRITÉRIOS DE MEDIÇÃO E PAGAMENTO</w:t>
      </w:r>
    </w:p>
    <w:p>
      <w:pPr>
        <w:pStyle w:val="Nivel2"/>
        <w:numPr>
          <w:ilvl w:val="1"/>
          <w:numId w:val="3"/>
        </w:numPr>
        <w:ind w:hanging="0" w:left="0"/>
        <w:rPr>
          <w:u w:val="single"/>
        </w:rPr>
      </w:pPr>
      <w:r>
        <w:rPr/>
        <w:t xml:space="preserve">A avaliação da execução do objeto utilizará o Instrumento de Medição de Resultado (IMR), conforme previsto </w:t>
      </w:r>
      <w:r>
        <w:rPr>
          <w:color w:themeColor="text1" w:val="000000"/>
        </w:rPr>
        <w:t>no Apêndice E</w:t>
      </w:r>
      <w:r>
        <w:rPr/>
        <w:t xml:space="preserve"> para aferição da qualidade da prestação dos serviços e</w:t>
      </w:r>
      <w:r>
        <w:rPr>
          <w:b/>
          <w:bCs/>
        </w:rPr>
        <w:t xml:space="preserve"> </w:t>
      </w:r>
      <w:r>
        <w:rPr/>
        <w:t>o disposto neste item.</w:t>
      </w:r>
    </w:p>
    <w:p>
      <w:pPr>
        <w:pStyle w:val="Nivel2"/>
        <w:numPr>
          <w:ilvl w:val="1"/>
          <w:numId w:val="3"/>
        </w:numPr>
        <w:ind w:hanging="0" w:left="0"/>
        <w:rPr/>
      </w:pPr>
      <w:r>
        <w:rPr/>
        <w:t>Será indicada a retenção ou glosa no pagamento, proporcional à irregularidade verificada, sem prejuízo das sanções cabíveis, caso se constate que a Contratada:</w:t>
      </w:r>
    </w:p>
    <w:p>
      <w:pPr>
        <w:pStyle w:val="Nivel3-erro"/>
        <w:numPr>
          <w:ilvl w:val="2"/>
          <w:numId w:val="3"/>
        </w:numPr>
        <w:ind w:hanging="425" w:left="990"/>
        <w:rPr/>
      </w:pPr>
      <w:r>
        <w:rPr/>
        <w:t>não produzir os resultados acordados,</w:t>
      </w:r>
    </w:p>
    <w:p>
      <w:pPr>
        <w:pStyle w:val="Nivel3-erro"/>
        <w:numPr>
          <w:ilvl w:val="2"/>
          <w:numId w:val="3"/>
        </w:numPr>
        <w:ind w:hanging="425" w:left="990"/>
        <w:rPr/>
      </w:pPr>
      <w:r>
        <w:rPr/>
        <w:t>deixar de executar, ou não executar com a qualidade mínima exigida as atividades contratadas; ou</w:t>
      </w:r>
    </w:p>
    <w:p>
      <w:pPr>
        <w:pStyle w:val="Nivel3-erro"/>
        <w:numPr>
          <w:ilvl w:val="2"/>
          <w:numId w:val="3"/>
        </w:numPr>
        <w:ind w:hanging="425" w:left="990"/>
        <w:rPr/>
      </w:pPr>
      <w:r>
        <w:rPr/>
        <w:t>deixar de utilizar materiais e recursos humanos exigidos para a execução do serviço, ou utilizá-los com qualidade ou quantidade inferior à demandada.</w:t>
      </w:r>
    </w:p>
    <w:p>
      <w:pPr>
        <w:pStyle w:val="Nivel2"/>
        <w:numPr>
          <w:ilvl w:val="1"/>
          <w:numId w:val="3"/>
        </w:numPr>
        <w:ind w:hanging="0" w:left="0"/>
        <w:rPr/>
      </w:pPr>
      <w:r>
        <w:rPr/>
        <w:t>A utilização do IMR não impede a aplicação concomitante de outros mecanismos para a avaliação da prestação dos serviços.</w:t>
      </w:r>
    </w:p>
    <w:p>
      <w:pPr>
        <w:pStyle w:val="Nivel2"/>
        <w:numPr>
          <w:ilvl w:val="1"/>
          <w:numId w:val="3"/>
        </w:numPr>
        <w:ind w:hanging="0" w:left="0"/>
        <w:rPr/>
      </w:pPr>
      <w:r>
        <w:rPr/>
        <w:t>A aferição da execução contratual para fins de pagamento considerará os critérios do Apêndice E</w:t>
      </w:r>
      <w:r>
        <w:rPr>
          <w:color w:themeColor="text1" w:val="000000"/>
        </w:rPr>
        <w:t>.</w:t>
      </w:r>
    </w:p>
    <w:p>
      <w:pPr>
        <w:pStyle w:val="Nvel1-SemNumerao"/>
        <w:ind w:hanging="0" w:left="0"/>
        <w:rPr>
          <w:lang w:eastAsia="en-US"/>
        </w:rPr>
      </w:pPr>
      <w:r>
        <w:rPr>
          <w:lang w:eastAsia="en-US"/>
        </w:rPr>
        <w:t>Do recebimento</w:t>
      </w:r>
    </w:p>
    <w:p>
      <w:pPr>
        <w:pStyle w:val="Nivel2"/>
        <w:numPr>
          <w:ilvl w:val="1"/>
          <w:numId w:val="3"/>
        </w:numPr>
        <w:ind w:hanging="0" w:left="0"/>
        <w:rPr>
          <w:lang w:eastAsia="en-US"/>
        </w:rPr>
      </w:pPr>
      <w:r>
        <w:rPr>
          <w:lang w:eastAsia="en-US"/>
        </w:rPr>
        <w:t xml:space="preserve">Os serviços serão recebidos provisoriamente, </w:t>
      </w:r>
      <w:r>
        <w:rPr>
          <w:b/>
          <w:bCs/>
          <w:lang w:eastAsia="en-US"/>
        </w:rPr>
        <w:t>no prazo de 10 (dez) dias</w:t>
      </w:r>
      <w:r>
        <w:rPr>
          <w:lang w:eastAsia="en-US"/>
        </w:rPr>
        <w:t>, pelos fiscais técnico e administrativo, mediante termos detalhados, quando verificado o cumprimento das exigências de caráter técnico e administrativo. (</w:t>
      </w:r>
      <w:r>
        <w:fldChar w:fldCharType="begin"/>
      </w:r>
      <w:r>
        <w:rPr>
          <w:rStyle w:val="Hyperlink1"/>
          <w:lang w:eastAsia="en-US"/>
        </w:rPr>
        <w:instrText xml:space="preserve"> HYPERLINK "http://www.planalto.gov.br/ccivil_03/_ato2019-2022/2021/lei/L14133.htm" \l "art140"</w:instrText>
      </w:r>
      <w:r>
        <w:rPr>
          <w:rStyle w:val="Hyperlink1"/>
          <w:lang w:eastAsia="en-US"/>
        </w:rPr>
        <w:fldChar w:fldCharType="separate"/>
      </w:r>
      <w:r>
        <w:rPr>
          <w:rStyle w:val="Hyperlink1"/>
          <w:lang w:eastAsia="en-US"/>
        </w:rPr>
        <w:t>Art. 140, I, a , da Lei nº 14.133</w:t>
      </w:r>
      <w:r>
        <w:rPr>
          <w:rStyle w:val="Hyperlink1"/>
          <w:lang w:eastAsia="en-US"/>
        </w:rPr>
        <w:fldChar w:fldCharType="end"/>
      </w:r>
      <w:r>
        <w:rPr>
          <w:lang w:eastAsia="en-US"/>
        </w:rPr>
        <w:t xml:space="preserve"> e </w:t>
      </w:r>
      <w:r>
        <w:fldChar w:fldCharType="begin"/>
      </w:r>
      <w:r>
        <w:rPr>
          <w:rStyle w:val="Hyperlink1"/>
          <w:lang w:eastAsia="en-US"/>
        </w:rPr>
        <w:instrText xml:space="preserve"> HYPERLINK "http://www.planalto.gov.br/ccivil_03/_ato2019-2022/2022/decreto/D11246.htm" \l "art22"</w:instrText>
      </w:r>
      <w:r>
        <w:rPr>
          <w:rStyle w:val="Hyperlink1"/>
          <w:lang w:eastAsia="en-US"/>
        </w:rPr>
        <w:fldChar w:fldCharType="separate"/>
      </w:r>
      <w:r>
        <w:rPr>
          <w:rStyle w:val="Hyperlink1"/>
          <w:lang w:eastAsia="en-US"/>
        </w:rPr>
        <w:t>Arts. 22, X e 23, X do Decreto nº 11.246, de 2022</w:t>
      </w:r>
      <w:r>
        <w:rPr>
          <w:rStyle w:val="Hyperlink1"/>
          <w:lang w:eastAsia="en-US"/>
        </w:rPr>
        <w:fldChar w:fldCharType="end"/>
      </w:r>
      <w:r>
        <w:rPr>
          <w:lang w:eastAsia="en-US"/>
        </w:rPr>
        <w:t>).</w:t>
      </w:r>
    </w:p>
    <w:p>
      <w:pPr>
        <w:pStyle w:val="Nivel2"/>
        <w:numPr>
          <w:ilvl w:val="1"/>
          <w:numId w:val="3"/>
        </w:numPr>
        <w:ind w:hanging="0" w:left="0"/>
        <w:rPr>
          <w:lang w:eastAsia="en-US"/>
        </w:rPr>
      </w:pPr>
      <w:r>
        <w:rPr>
          <w:lang w:eastAsia="en-US"/>
        </w:rPr>
        <w:t>O prazo da disposição acima será contado do recebimento de comunicação de cobrança oriunda do contratado com a comprovação da prestação dos serviços a que se referem a parcela a ser paga.</w:t>
      </w:r>
    </w:p>
    <w:p>
      <w:pPr>
        <w:pStyle w:val="Nivel2"/>
        <w:numPr>
          <w:ilvl w:val="1"/>
          <w:numId w:val="3"/>
        </w:numPr>
        <w:ind w:hanging="0" w:left="0"/>
        <w:rPr>
          <w:lang w:eastAsia="en-US"/>
        </w:rPr>
      </w:pPr>
      <w:r>
        <w:rPr>
          <w:lang w:eastAsia="en-US"/>
        </w:rPr>
        <w:t>O fiscal técnico do contrato realizará o recebimento provisório do objeto do contrato mediante termo detalhado que comprove o cumprimento das exigências de caráter técnico. (</w:t>
      </w:r>
      <w:r>
        <w:fldChar w:fldCharType="begin"/>
      </w:r>
      <w:r>
        <w:rPr>
          <w:rStyle w:val="Hyperlink1"/>
          <w:lang w:eastAsia="en-US"/>
        </w:rPr>
        <w:instrText xml:space="preserve"> HYPERLINK "http://www.planalto.gov.br/ccivil_03/_ato2019-2022/2022/decreto/D11246.htm" \l "art22"</w:instrText>
      </w:r>
      <w:r>
        <w:rPr>
          <w:rStyle w:val="Hyperlink1"/>
          <w:lang w:eastAsia="en-US"/>
        </w:rPr>
        <w:fldChar w:fldCharType="separate"/>
      </w:r>
      <w:r>
        <w:rPr>
          <w:rStyle w:val="Hyperlink1"/>
          <w:lang w:eastAsia="en-US"/>
        </w:rPr>
        <w:t>Art. 22, X, Decreto nº 11.246, de 2022</w:t>
      </w:r>
      <w:r>
        <w:rPr>
          <w:rStyle w:val="Hyperlink1"/>
          <w:lang w:eastAsia="en-US"/>
        </w:rPr>
        <w:fldChar w:fldCharType="end"/>
      </w:r>
      <w:r>
        <w:rPr>
          <w:lang w:eastAsia="en-US"/>
        </w:rPr>
        <w:t>).</w:t>
      </w:r>
    </w:p>
    <w:p>
      <w:pPr>
        <w:pStyle w:val="Nivel2"/>
        <w:numPr>
          <w:ilvl w:val="1"/>
          <w:numId w:val="3"/>
        </w:numPr>
        <w:ind w:hanging="0" w:left="0"/>
        <w:rPr>
          <w:lang w:eastAsia="en-US"/>
        </w:rPr>
      </w:pPr>
      <w:r>
        <w:rPr>
          <w:lang w:eastAsia="en-US"/>
        </w:rPr>
        <w:t>O fiscal administrativo do contrato realizará o recebimento provisório do objeto do contrato mediante termo detalhado que comprove o cumprimento das exigências de caráter administrativo. (</w:t>
      </w:r>
      <w:r>
        <w:fldChar w:fldCharType="begin"/>
      </w:r>
      <w:r>
        <w:rPr>
          <w:rStyle w:val="Hyperlink1"/>
          <w:lang w:eastAsia="en-US"/>
        </w:rPr>
        <w:instrText xml:space="preserve"> HYPERLINK "http://www.planalto.gov.br/ccivil_03/_ato2019-2022/2022/decreto/D11246.htm" \l "art23"</w:instrText>
      </w:r>
      <w:r>
        <w:rPr>
          <w:rStyle w:val="Hyperlink1"/>
          <w:lang w:eastAsia="en-US"/>
        </w:rPr>
        <w:fldChar w:fldCharType="separate"/>
      </w:r>
      <w:r>
        <w:rPr>
          <w:rStyle w:val="Hyperlink1"/>
          <w:lang w:eastAsia="en-US"/>
        </w:rPr>
        <w:t>Art. 23, X, Decreto nº 11.246, de 2022</w:t>
      </w:r>
      <w:r>
        <w:rPr>
          <w:rStyle w:val="Hyperlink1"/>
          <w:lang w:eastAsia="en-US"/>
        </w:rPr>
        <w:fldChar w:fldCharType="end"/>
      </w:r>
      <w:r>
        <w:rPr>
          <w:lang w:eastAsia="en-US"/>
        </w:rPr>
        <w:t>)</w:t>
      </w:r>
    </w:p>
    <w:p>
      <w:pPr>
        <w:pStyle w:val="Nivel2"/>
        <w:numPr>
          <w:ilvl w:val="1"/>
          <w:numId w:val="3"/>
        </w:numPr>
        <w:ind w:hanging="0" w:left="0"/>
        <w:rPr>
          <w:lang w:eastAsia="en-US"/>
        </w:rPr>
      </w:pPr>
      <w:r>
        <w:rPr>
          <w:lang w:eastAsia="en-US"/>
        </w:rPr>
        <w:t>O fiscal setorial do contrato, quando houver, realizará o recebimento provisório sob o ponto de vista técnico e administrativo.</w:t>
      </w:r>
    </w:p>
    <w:p>
      <w:pPr>
        <w:pStyle w:val="Nivel2"/>
        <w:numPr>
          <w:ilvl w:val="1"/>
          <w:numId w:val="3"/>
        </w:numPr>
        <w:ind w:hanging="0" w:left="0"/>
        <w:rPr/>
      </w:pPr>
      <w:r>
        <w:rPr/>
        <w:t>Para efeito de recebimento provisório, ao final de cada período mensal:</w:t>
      </w:r>
    </w:p>
    <w:p>
      <w:pPr>
        <w:pStyle w:val="Nivel3-erro"/>
        <w:numPr>
          <w:ilvl w:val="2"/>
          <w:numId w:val="3"/>
        </w:numPr>
        <w:ind w:hanging="0" w:left="450"/>
        <w:rPr/>
      </w:pPr>
      <w:r>
        <w:rPr/>
        <w:t xml:space="preserve">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 </w:t>
      </w:r>
    </w:p>
    <w:p>
      <w:pPr>
        <w:pStyle w:val="Nivel3-erro"/>
        <w:numPr>
          <w:ilvl w:val="2"/>
          <w:numId w:val="3"/>
        </w:numPr>
        <w:ind w:hanging="0" w:left="450"/>
        <w:rPr/>
      </w:pPr>
      <w:r>
        <w:rPr/>
        <w:t xml:space="preserve">o fiscal administrativo deverá verificar a efetiva realização dos dispêndios concernentes aos salários e às obrigações trabalhistas, previdenciárias e com o FGTS do mês anterior, dentre outros, emitindo relatório que será encaminhado ao gestor do contrato. </w:t>
      </w:r>
    </w:p>
    <w:p>
      <w:pPr>
        <w:pStyle w:val="Nivel2"/>
        <w:numPr>
          <w:ilvl w:val="1"/>
          <w:numId w:val="3"/>
        </w:numPr>
        <w:ind w:hanging="0" w:left="0"/>
        <w:rPr/>
      </w:pPr>
      <w:r>
        <w:rPr/>
        <w:t>Será considerado como ocorrido o recebimento provisório com a entrega do termo detalhado ou, em havendo mais de um a ser feito, com a entrega do último.</w:t>
      </w:r>
    </w:p>
    <w:p>
      <w:pPr>
        <w:pStyle w:val="Nivel2"/>
        <w:numPr>
          <w:ilvl w:val="1"/>
          <w:numId w:val="3"/>
        </w:numPr>
        <w:ind w:hanging="0" w:left="0"/>
        <w:rPr>
          <w:lang w:eastAsia="en-US"/>
        </w:rPr>
      </w:pPr>
      <w:r>
        <w:rPr>
          <w:lang w:eastAsia="en-US"/>
        </w:rPr>
        <w:t>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pPr>
        <w:pStyle w:val="Nivel2"/>
        <w:numPr>
          <w:ilvl w:val="1"/>
          <w:numId w:val="3"/>
        </w:numPr>
        <w:ind w:hanging="0" w:left="0"/>
        <w:rPr>
          <w:lang w:eastAsia="en-US"/>
        </w:rPr>
      </w:pPr>
      <w:r>
        <w:rPr>
          <w:lang w:eastAsia="en-US"/>
        </w:rPr>
        <w:t>A fiscalização não efetuará o ateste da última e/ou única medição de serviços até que sejam sanadas todas as eventuais pendências que possam vir a ser apontadas no Recebimento Provisório. (</w:t>
      </w:r>
      <w:r>
        <w:fldChar w:fldCharType="begin"/>
      </w:r>
      <w:r>
        <w:rPr>
          <w:rStyle w:val="Hyperlink1"/>
          <w:lang w:eastAsia="en-US"/>
        </w:rPr>
        <w:instrText xml:space="preserve"> HYPERLINK "http://www.planalto.gov.br/ccivil_03/_ato2019-2022/2021/lei/L14133.htm" \l "art119"</w:instrText>
      </w:r>
      <w:r>
        <w:rPr>
          <w:rStyle w:val="Hyperlink1"/>
          <w:lang w:eastAsia="en-US"/>
        </w:rPr>
        <w:fldChar w:fldCharType="separate"/>
      </w:r>
      <w:r>
        <w:rPr>
          <w:rStyle w:val="Hyperlink1"/>
          <w:lang w:eastAsia="en-US"/>
        </w:rPr>
        <w:t>Art. 119 c/c art. 140 da Lei nº 14133, de 2021</w:t>
      </w:r>
      <w:r>
        <w:rPr>
          <w:rStyle w:val="Hyperlink1"/>
          <w:lang w:eastAsia="en-US"/>
        </w:rPr>
        <w:fldChar w:fldCharType="end"/>
      </w:r>
      <w:r>
        <w:rPr>
          <w:lang w:eastAsia="en-US"/>
        </w:rPr>
        <w:t>)</w:t>
      </w:r>
    </w:p>
    <w:p>
      <w:pPr>
        <w:pStyle w:val="Nivel2"/>
        <w:numPr>
          <w:ilvl w:val="1"/>
          <w:numId w:val="3"/>
        </w:numPr>
        <w:ind w:hanging="0" w:left="0"/>
        <w:rPr>
          <w:lang w:eastAsia="en-US"/>
        </w:rPr>
      </w:pPr>
      <w:r>
        <w:rPr>
          <w:lang w:eastAsia="en-US"/>
        </w:rPr>
        <w:t>O recebimento provisório também ficará sujeito, quando cabível, à conclusão de todos os testes de campo e à entrega dos Manuais e Instruções exigíveis.</w:t>
      </w:r>
    </w:p>
    <w:p>
      <w:pPr>
        <w:pStyle w:val="Nivel2"/>
        <w:numPr>
          <w:ilvl w:val="1"/>
          <w:numId w:val="3"/>
        </w:numPr>
        <w:ind w:hanging="0" w:left="0"/>
        <w:rPr>
          <w:lang w:eastAsia="en-US"/>
        </w:rPr>
      </w:pPr>
      <w:r>
        <w:rPr>
          <w:lang w:eastAsia="en-US"/>
        </w:rPr>
        <w:t>Os serviços poderão ser rejeitados, no todo ou em parte, quando em desacordo com as especificações constantes neste Termo de Referência e na proposta, sem prejuízo da aplicação das penalidades.</w:t>
      </w:r>
    </w:p>
    <w:p>
      <w:pPr>
        <w:pStyle w:val="Nivel2"/>
        <w:numPr>
          <w:ilvl w:val="1"/>
          <w:numId w:val="3"/>
        </w:numPr>
        <w:ind w:hanging="0" w:left="0"/>
        <w:rPr>
          <w:lang w:eastAsia="en-US"/>
        </w:rPr>
      </w:pPr>
      <w:r>
        <w:rPr>
          <w:lang w:eastAsia="en-US"/>
        </w:rPr>
        <w:t>Quando a fiscalização for exercida por um único servidor, o Termo Detalhado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pPr>
        <w:pStyle w:val="Nivel2"/>
        <w:numPr>
          <w:ilvl w:val="1"/>
          <w:numId w:val="3"/>
        </w:numPr>
        <w:ind w:hanging="0" w:left="0"/>
        <w:rPr>
          <w:lang w:eastAsia="en-US"/>
        </w:rPr>
      </w:pPr>
      <w:r>
        <w:rPr>
          <w:lang w:eastAsia="en-US"/>
        </w:rPr>
        <w:t xml:space="preserve">Os serviços serão recebidos definitivamente </w:t>
      </w:r>
      <w:r>
        <w:rPr>
          <w:b/>
          <w:bCs/>
          <w:lang w:eastAsia="en-US"/>
        </w:rPr>
        <w:t>no prazo de 10 (dez) dias</w:t>
      </w:r>
      <w:r>
        <w:rPr>
          <w:lang w:eastAsia="en-US"/>
        </w:rPr>
        <w:t>, contados do recebimento provisório, por servidor ou comissão designada pela autoridade competente, após a verificação da qualidade e quantidade do serviço e consequente aceitação mediante termo detalhado, obedecendo os seguintes procedimentos:</w:t>
      </w:r>
    </w:p>
    <w:p>
      <w:pPr>
        <w:pStyle w:val="Nivel3-erro"/>
        <w:numPr>
          <w:ilvl w:val="2"/>
          <w:numId w:val="3"/>
        </w:numPr>
        <w:ind w:hanging="0" w:left="284"/>
        <w:rPr/>
      </w:pPr>
      <w:r>
        <w:rPr/>
        <w:t>Emitir documento comprobatório da avaliação realizada pelos fiscais técnico, administrativo e setorial, quando houver,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 (</w:t>
      </w:r>
      <w:r>
        <w:fldChar w:fldCharType="begin"/>
      </w:r>
      <w:r>
        <w:rPr>
          <w:rStyle w:val="Hyperlink1"/>
          <w:u w:val="none"/>
          <w:color w:themeColor="text1" w:val="000000"/>
        </w:rPr>
        <w:instrText xml:space="preserve"> HYPERLINK "http://www.planalto.gov.br/ccivil_03/_ato2019-2022/2022/decreto/D11246.htm" \l "art21"</w:instrText>
      </w:r>
      <w:r>
        <w:rPr>
          <w:rStyle w:val="Hyperlink1"/>
          <w:u w:val="none"/>
          <w:color w:themeColor="text1" w:val="000000"/>
        </w:rPr>
        <w:fldChar w:fldCharType="separate"/>
      </w:r>
      <w:r>
        <w:rPr>
          <w:rStyle w:val="Hyperlink1"/>
          <w:color w:themeColor="text1" w:val="000000"/>
          <w:u w:val="none"/>
        </w:rPr>
        <w:t>art. 21, VIII, Decreto nº 11.246, de 2022</w:t>
      </w:r>
      <w:r>
        <w:rPr>
          <w:rStyle w:val="Hyperlink1"/>
          <w:u w:val="none"/>
          <w:color w:themeColor="text1" w:val="000000"/>
        </w:rPr>
        <w:fldChar w:fldCharType="end"/>
      </w:r>
      <w:r>
        <w:rPr/>
        <w:t>).</w:t>
      </w:r>
    </w:p>
    <w:p>
      <w:pPr>
        <w:pStyle w:val="Nivel3-erro"/>
        <w:numPr>
          <w:ilvl w:val="2"/>
          <w:numId w:val="3"/>
        </w:numPr>
        <w:ind w:hanging="0" w:left="284"/>
        <w:rPr/>
      </w:pPr>
      <w:r>
        <w:rPr/>
        <w:t>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pPr>
        <w:pStyle w:val="Nivel3-erro"/>
        <w:numPr>
          <w:ilvl w:val="2"/>
          <w:numId w:val="3"/>
        </w:numPr>
        <w:ind w:hanging="0" w:left="284"/>
        <w:rPr/>
      </w:pPr>
      <w:r>
        <w:rPr/>
        <w:t>Emitir Termo Detalhado para efeito de recebimento definitivo dos serviços prestados, com base nos relatórios e documentações apresentadas; e</w:t>
      </w:r>
    </w:p>
    <w:p>
      <w:pPr>
        <w:pStyle w:val="Nivel3-erro"/>
        <w:numPr>
          <w:ilvl w:val="2"/>
          <w:numId w:val="3"/>
        </w:numPr>
        <w:ind w:hanging="0" w:left="284"/>
        <w:rPr/>
      </w:pPr>
      <w:r>
        <w:rPr/>
        <w:t>Comunicar a empresa para que emita a Nota Fiscal ou Fatura, com o valor exato dimensionado pela fiscalização.</w:t>
      </w:r>
    </w:p>
    <w:p>
      <w:pPr>
        <w:pStyle w:val="Nivel3-erro"/>
        <w:numPr>
          <w:ilvl w:val="2"/>
          <w:numId w:val="3"/>
        </w:numPr>
        <w:ind w:hanging="0" w:left="284"/>
        <w:rPr/>
      </w:pPr>
      <w:r>
        <w:rPr/>
        <w:t>Enviar a documentação pertinente ao setor de contratos para a formalização dos procedimentos de liquidação e pagamento, no valor dimensionado pela fiscalização e gestão.</w:t>
      </w:r>
    </w:p>
    <w:p>
      <w:pPr>
        <w:pStyle w:val="Nivel2"/>
        <w:numPr>
          <w:ilvl w:val="1"/>
          <w:numId w:val="3"/>
        </w:numPr>
        <w:ind w:hanging="0" w:left="0"/>
        <w:rPr>
          <w:lang w:eastAsia="en-US"/>
        </w:rPr>
      </w:pPr>
      <w:r>
        <w:rPr>
          <w:lang w:eastAsia="en-US"/>
        </w:rPr>
        <w:t xml:space="preserve">No caso de controvérsia sobre a execução do objeto, quanto à dimensão, qualidade e quantidade, deverá ser observado o teor do </w:t>
      </w:r>
      <w:r>
        <w:fldChar w:fldCharType="begin"/>
      </w:r>
      <w:r>
        <w:rPr>
          <w:rStyle w:val="Hyperlink1"/>
          <w:lang w:eastAsia="en-US"/>
        </w:rPr>
        <w:instrText xml:space="preserve"> HYPERLINK "http://www.planalto.gov.br/ccivil_03/_ato2019-2022/2021/lei/L14133.htm" \l "art143"</w:instrText>
      </w:r>
      <w:r>
        <w:rPr>
          <w:rStyle w:val="Hyperlink1"/>
          <w:lang w:eastAsia="en-US"/>
        </w:rPr>
        <w:fldChar w:fldCharType="separate"/>
      </w:r>
      <w:r>
        <w:rPr>
          <w:rStyle w:val="Hyperlink1"/>
          <w:lang w:eastAsia="en-US"/>
        </w:rPr>
        <w:t>art. 143 da Lei nº 14.133, de 2021</w:t>
      </w:r>
      <w:r>
        <w:rPr>
          <w:rStyle w:val="Hyperlink1"/>
          <w:lang w:eastAsia="en-US"/>
        </w:rPr>
        <w:fldChar w:fldCharType="end"/>
      </w:r>
      <w:r>
        <w:rPr>
          <w:lang w:eastAsia="en-US"/>
        </w:rPr>
        <w:t>, comunicando-se à empresa para emissão de Nota Fiscal no que pertine à parcela incontroversa da execução do objeto, para efeito de liquidação e pagamento.</w:t>
      </w:r>
    </w:p>
    <w:p>
      <w:pPr>
        <w:pStyle w:val="Nivel2"/>
        <w:numPr>
          <w:ilvl w:val="1"/>
          <w:numId w:val="3"/>
        </w:numPr>
        <w:ind w:hanging="0" w:left="0"/>
        <w:rPr>
          <w:lang w:eastAsia="en-US"/>
        </w:rPr>
      </w:pPr>
      <w:r>
        <w:rPr>
          <w:lang w:eastAsia="en-US"/>
        </w:rPr>
        <w:t>Nenhum prazo de recebimento ocorrerá enquanto pendente a solução, pelo contratado, de inconsistências verificadas na execução do objeto ou no instrumento de cobrança.</w:t>
      </w:r>
    </w:p>
    <w:p>
      <w:pPr>
        <w:pStyle w:val="Nivel2"/>
        <w:numPr>
          <w:ilvl w:val="1"/>
          <w:numId w:val="3"/>
        </w:numPr>
        <w:ind w:hanging="0" w:left="0"/>
        <w:rPr>
          <w:lang w:eastAsia="en-US"/>
        </w:rPr>
      </w:pPr>
      <w:r>
        <w:rPr>
          <w:lang w:eastAsia="en-US"/>
        </w:rPr>
        <w:t>O recebimento provisório ou definitivo não excluirá a responsabilidade civil pela solidez e pela segurança do serviço nem a responsabilidade ético-profissional pela perfeita execução do contrato.</w:t>
      </w:r>
    </w:p>
    <w:p>
      <w:pPr>
        <w:pStyle w:val="Nvel1-SemNumerao"/>
        <w:ind w:hanging="0" w:left="0"/>
        <w:rPr/>
      </w:pPr>
      <w:r>
        <w:rPr/>
        <w:t>Liquidação</w:t>
      </w:r>
    </w:p>
    <w:p>
      <w:pPr>
        <w:pStyle w:val="Nivel2"/>
        <w:numPr>
          <w:ilvl w:val="1"/>
          <w:numId w:val="3"/>
        </w:numPr>
        <w:ind w:hanging="0" w:left="0"/>
        <w:rPr/>
      </w:pPr>
      <w:r>
        <w:rPr/>
        <w:t>Recebida a Nota Fiscal ou documento de cobrança equivalente, correrá o prazo de dez dias úteis para fins de liquidação, na forma desta seção, prorrogáveis por igual período, nos termos do art. 7º, 32º da Instrução Normativa SEGES/ME nº 77/2022.</w:t>
      </w:r>
    </w:p>
    <w:p>
      <w:pPr>
        <w:pStyle w:val="Nivel2"/>
        <w:numPr>
          <w:ilvl w:val="1"/>
          <w:numId w:val="3"/>
        </w:numPr>
        <w:ind w:hanging="0" w:left="0"/>
        <w:rPr/>
      </w:pPr>
      <w:r>
        <w:rPr/>
        <w:t xml:space="preserve">O prazo de que trata o item anterior será reduzido à metade, mantendo-se a possibilidade de prorrogação, nos casos de contratações decorrentes de despesas cujos valores não ultrapassem o limite de que trata o </w:t>
      </w:r>
      <w:r>
        <w:fldChar w:fldCharType="begin"/>
      </w:r>
      <w:r>
        <w:rPr>
          <w:rStyle w:val="Hyperlink1"/>
        </w:rPr>
        <w:instrText xml:space="preserve"> HYPERLINK "http://www.planalto.gov.br/ccivil_03/_ato2019-2022/2021/lei/L14133.htm" \l "art75"</w:instrText>
      </w:r>
      <w:r>
        <w:rPr>
          <w:rStyle w:val="Hyperlink1"/>
        </w:rPr>
        <w:fldChar w:fldCharType="separate"/>
      </w:r>
      <w:r>
        <w:rPr>
          <w:rStyle w:val="Hyperlink1"/>
        </w:rPr>
        <w:t>inciso II do art. 75 da Lei nº 14.133, de 2021</w:t>
      </w:r>
      <w:r>
        <w:rPr>
          <w:rStyle w:val="Hyperlink1"/>
        </w:rPr>
        <w:fldChar w:fldCharType="end"/>
      </w:r>
    </w:p>
    <w:p>
      <w:pPr>
        <w:pStyle w:val="Nivel2"/>
        <w:numPr>
          <w:ilvl w:val="1"/>
          <w:numId w:val="3"/>
        </w:numPr>
        <w:ind w:hanging="0" w:left="0"/>
        <w:rPr/>
      </w:pPr>
      <w:r>
        <w:rPr/>
        <w:t>Para fins de liquidação, o setor competente deve verificar se a Nota Fiscal ou Fatura apresentada expressa os elementos necessários e essenciais do documento, tais como:</w:t>
      </w:r>
    </w:p>
    <w:p>
      <w:pPr>
        <w:pStyle w:val="Nivel3-erro"/>
        <w:numPr>
          <w:ilvl w:val="2"/>
          <w:numId w:val="3"/>
        </w:numPr>
        <w:ind w:hanging="0" w:left="284"/>
        <w:rPr/>
      </w:pPr>
      <w:r>
        <w:rPr/>
        <w:t xml:space="preserve"> </w:t>
      </w:r>
      <w:r>
        <w:rPr/>
        <w:t>o prazo de validade;</w:t>
      </w:r>
    </w:p>
    <w:p>
      <w:pPr>
        <w:pStyle w:val="Nivel3-erro"/>
        <w:numPr>
          <w:ilvl w:val="2"/>
          <w:numId w:val="3"/>
        </w:numPr>
        <w:ind w:hanging="0" w:left="284"/>
        <w:rPr/>
      </w:pPr>
      <w:r>
        <w:rPr/>
        <w:t xml:space="preserve"> </w:t>
      </w:r>
      <w:r>
        <w:rPr/>
        <w:t>a data da emissão;</w:t>
      </w:r>
    </w:p>
    <w:p>
      <w:pPr>
        <w:pStyle w:val="Nivel3-erro"/>
        <w:numPr>
          <w:ilvl w:val="2"/>
          <w:numId w:val="3"/>
        </w:numPr>
        <w:ind w:hanging="0" w:left="284"/>
        <w:rPr/>
      </w:pPr>
      <w:r>
        <w:rPr/>
        <w:t xml:space="preserve"> </w:t>
      </w:r>
      <w:r>
        <w:rPr/>
        <w:t>os dados do contrato e do órgão contratante;</w:t>
      </w:r>
    </w:p>
    <w:p>
      <w:pPr>
        <w:pStyle w:val="Nivel3-erro"/>
        <w:numPr>
          <w:ilvl w:val="2"/>
          <w:numId w:val="3"/>
        </w:numPr>
        <w:ind w:hanging="0" w:left="284"/>
        <w:rPr/>
      </w:pPr>
      <w:r>
        <w:rPr/>
        <w:t xml:space="preserve"> </w:t>
      </w:r>
      <w:r>
        <w:rPr/>
        <w:t>o período respectivo de execução do contrato;</w:t>
      </w:r>
    </w:p>
    <w:p>
      <w:pPr>
        <w:pStyle w:val="Nivel3-erro"/>
        <w:numPr>
          <w:ilvl w:val="2"/>
          <w:numId w:val="3"/>
        </w:numPr>
        <w:ind w:hanging="0" w:left="284"/>
        <w:rPr/>
      </w:pPr>
      <w:r>
        <w:rPr/>
        <w:t xml:space="preserve"> </w:t>
      </w:r>
      <w:r>
        <w:rPr/>
        <w:t>o valor a pagar; e</w:t>
      </w:r>
    </w:p>
    <w:p>
      <w:pPr>
        <w:pStyle w:val="Nivel3-erro"/>
        <w:numPr>
          <w:ilvl w:val="2"/>
          <w:numId w:val="3"/>
        </w:numPr>
        <w:ind w:hanging="0" w:left="284"/>
        <w:rPr/>
      </w:pPr>
      <w:r>
        <w:rPr/>
        <w:t xml:space="preserve"> </w:t>
      </w:r>
      <w:r>
        <w:rPr/>
        <w:t>eventual destaque do valor de retenções tributárias cabíveis.</w:t>
      </w:r>
    </w:p>
    <w:p>
      <w:pPr>
        <w:pStyle w:val="Nivel2"/>
        <w:numPr>
          <w:ilvl w:val="1"/>
          <w:numId w:val="3"/>
        </w:numPr>
        <w:ind w:hanging="0" w:left="0"/>
        <w:rPr/>
      </w:pPr>
      <w:r>
        <w:rPr/>
        <w:t>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pPr>
        <w:pStyle w:val="Nivel2"/>
        <w:numPr>
          <w:ilvl w:val="1"/>
          <w:numId w:val="3"/>
        </w:numPr>
        <w:ind w:hanging="0" w:left="0"/>
        <w:rPr/>
      </w:pPr>
      <w:r>
        <w:rPr/>
        <w:t xml:space="preserve">A Nota Fiscal ou Fatura deverá ser obrigatoriamente acompanhada da comprovação da regularidade fiscal, constatada por meio de consulta </w:t>
      </w:r>
      <w:r>
        <w:rPr>
          <w:i/>
          <w:iCs/>
        </w:rPr>
        <w:t>on-line</w:t>
      </w:r>
      <w:r>
        <w:rPr/>
        <w:t xml:space="preserve"> ao SICAF ou, na impossibilidade de acesso ao referido Sistema, mediante consulta aos sítios eletrônicos oficiais ou à documentação mencionada no </w:t>
      </w:r>
      <w:r>
        <w:fldChar w:fldCharType="begin"/>
      </w:r>
      <w:r>
        <w:rPr>
          <w:rStyle w:val="Hyperlink1"/>
        </w:rPr>
        <w:instrText xml:space="preserve"> HYPERLINK "http://www.planalto.gov.br/ccivil_03/_ato2019-2022/2021/lei/L14133.htm" \l "art68"</w:instrText>
      </w:r>
      <w:r>
        <w:rPr>
          <w:rStyle w:val="Hyperlink1"/>
        </w:rPr>
        <w:fldChar w:fldCharType="separate"/>
      </w:r>
      <w:r>
        <w:rPr>
          <w:rStyle w:val="Hyperlink1"/>
        </w:rPr>
        <w:t>art. 68 da Lei nº 14.133/2021</w:t>
      </w:r>
      <w:r>
        <w:rPr>
          <w:rStyle w:val="Hyperlink1"/>
        </w:rPr>
        <w:fldChar w:fldCharType="end"/>
      </w:r>
      <w:r>
        <w:rPr/>
        <w:t>.</w:t>
      </w:r>
    </w:p>
    <w:p>
      <w:pPr>
        <w:pStyle w:val="Nivel2"/>
        <w:numPr>
          <w:ilvl w:val="1"/>
          <w:numId w:val="3"/>
        </w:numPr>
        <w:ind w:hanging="0" w:left="0"/>
        <w:rPr/>
      </w:pPr>
      <w:r>
        <w:rPr/>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(INSTRUÇÃO NORMATIVA Nº 3, DE 26 DE ABRIL DE 2018).</w:t>
      </w:r>
    </w:p>
    <w:p>
      <w:pPr>
        <w:pStyle w:val="Nivel2"/>
        <w:numPr>
          <w:ilvl w:val="1"/>
          <w:numId w:val="3"/>
        </w:numPr>
        <w:ind w:hanging="0" w:left="0"/>
        <w:rPr/>
      </w:pPr>
      <w:r>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pPr>
        <w:pStyle w:val="Nivel2"/>
        <w:numPr>
          <w:ilvl w:val="1"/>
          <w:numId w:val="3"/>
        </w:numPr>
        <w:ind w:hanging="0" w:left="0"/>
        <w:rPr/>
      </w:pPr>
      <w:r>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pPr>
        <w:pStyle w:val="Nivel2"/>
        <w:numPr>
          <w:ilvl w:val="1"/>
          <w:numId w:val="3"/>
        </w:numPr>
        <w:ind w:hanging="0" w:left="0"/>
        <w:rPr/>
      </w:pPr>
      <w:r>
        <w:rPr/>
        <w:t>Persistindo a irregularidade, o contratante deverá adotar as medidas necessárias à rescisão contratual nos autos do processo administrativo correspondente, assegurada ao contratado a ampla defesa.</w:t>
      </w:r>
    </w:p>
    <w:p>
      <w:pPr>
        <w:pStyle w:val="Nivel2"/>
        <w:numPr>
          <w:ilvl w:val="1"/>
          <w:numId w:val="3"/>
        </w:numPr>
        <w:ind w:hanging="0" w:left="0"/>
        <w:rPr/>
      </w:pPr>
      <w:r>
        <w:rPr/>
        <w:t xml:space="preserve">Havendo a efetiva execução do objeto, os pagamentos serão realizados normalmente, até que se decida pela rescisão do contrato, caso o contratado não regularize sua situação junto ao SICAF. </w:t>
      </w:r>
    </w:p>
    <w:p>
      <w:pPr>
        <w:pStyle w:val="Nvel1-SemNumerao"/>
        <w:ind w:hanging="0" w:left="0"/>
        <w:rPr/>
      </w:pPr>
      <w:r>
        <w:rPr/>
        <w:t>Prazo de pagamento</w:t>
      </w:r>
    </w:p>
    <w:p>
      <w:pPr>
        <w:pStyle w:val="Nivel2"/>
        <w:numPr>
          <w:ilvl w:val="1"/>
          <w:numId w:val="3"/>
        </w:numPr>
        <w:ind w:hanging="0" w:left="0"/>
        <w:rPr/>
      </w:pPr>
      <w:r>
        <w:rPr/>
        <w:t xml:space="preserve">O pagamento será efetuado no prazo máximo de até dez dias úteis, contados da finalização da liquidação da despesa, conforme seção anterior, nos termos da </w:t>
      </w:r>
      <w:hyperlink r:id="rId4">
        <w:r>
          <w:rPr>
            <w:rStyle w:val="Hyperlink1"/>
          </w:rPr>
          <w:t>Instrução Normativa SEGES/ME nº 77, de 2022.</w:t>
        </w:r>
      </w:hyperlink>
    </w:p>
    <w:p>
      <w:pPr>
        <w:pStyle w:val="Nivel2"/>
        <w:numPr>
          <w:ilvl w:val="1"/>
          <w:numId w:val="3"/>
        </w:numPr>
        <w:ind w:hanging="0" w:left="0"/>
        <w:rPr/>
      </w:pPr>
      <w:r>
        <w:rPr/>
        <w:t>No caso de atraso pelo Contratante, os valores devidos ao contratado serão atualizados monetariamente entre o termo final do prazo de pagamento até a data de sua efetiva realização, mediante aplicação do Índice Nacional de Preços ao Consumidor Amplo (IPCA/IBGE), de correção monetária.</w:t>
      </w:r>
    </w:p>
    <w:p>
      <w:pPr>
        <w:pStyle w:val="Nvel1-SemNumerao"/>
        <w:ind w:hanging="0" w:left="0"/>
        <w:rPr/>
      </w:pPr>
      <w:r>
        <w:rPr/>
        <w:t>Forma de pagamento</w:t>
      </w:r>
    </w:p>
    <w:p>
      <w:pPr>
        <w:pStyle w:val="Nivel2"/>
        <w:numPr>
          <w:ilvl w:val="1"/>
          <w:numId w:val="3"/>
        </w:numPr>
        <w:ind w:hanging="0" w:left="0"/>
        <w:rPr>
          <w:i/>
          <w:i/>
          <w:iCs/>
        </w:rPr>
      </w:pPr>
      <w:r>
        <w:rPr/>
        <w:t>O pagamento será realizado através de ordem bancária, para crédito em banco, agência e conta corrente indicados pelo contratado.</w:t>
      </w:r>
    </w:p>
    <w:p>
      <w:pPr>
        <w:pStyle w:val="Nivel2"/>
        <w:numPr>
          <w:ilvl w:val="1"/>
          <w:numId w:val="3"/>
        </w:numPr>
        <w:ind w:hanging="0" w:left="0"/>
        <w:rPr/>
      </w:pPr>
      <w:r>
        <w:rPr/>
        <w:t>Será considerada data do pagamento o dia em que constar como emitida a ordem bancária para pagamento.</w:t>
      </w:r>
    </w:p>
    <w:p>
      <w:pPr>
        <w:pStyle w:val="Nivel2"/>
        <w:numPr>
          <w:ilvl w:val="1"/>
          <w:numId w:val="3"/>
        </w:numPr>
        <w:ind w:hanging="0" w:left="0"/>
        <w:rPr>
          <w:lang w:eastAsia="en-US"/>
        </w:rPr>
      </w:pPr>
      <w:r>
        <w:rPr>
          <w:lang w:eastAsia="en-US"/>
        </w:rPr>
        <w:t>Quando do pagamento, será efetuada a retenção tributária prevista na legislação aplicável.</w:t>
      </w:r>
    </w:p>
    <w:p>
      <w:pPr>
        <w:pStyle w:val="Nivel3-erro"/>
        <w:numPr>
          <w:ilvl w:val="2"/>
          <w:numId w:val="3"/>
        </w:numPr>
        <w:ind w:hanging="0" w:left="284"/>
        <w:rPr>
          <w:lang w:eastAsia="en-US"/>
        </w:rPr>
      </w:pPr>
      <w:r>
        <w:rPr/>
        <w:t>Independentemente</w:t>
      </w:r>
      <w:r>
        <w:rPr>
          <w:lang w:eastAsia="en-US"/>
        </w:rPr>
        <w:t xml:space="preserve"> do percentual de tributo inserido na planilha, quando houver, serão retidos na fonte, quando da realização do pagamento, os percentuais estabelecidos na legislação vigente.</w:t>
      </w:r>
    </w:p>
    <w:p>
      <w:pPr>
        <w:pStyle w:val="Nivel2"/>
        <w:numPr>
          <w:ilvl w:val="1"/>
          <w:numId w:val="3"/>
        </w:numPr>
        <w:ind w:hanging="0" w:left="0"/>
        <w:rPr/>
      </w:pPr>
      <w:r>
        <w:rPr>
          <w:lang w:eastAsia="en-US"/>
        </w:rPr>
        <w:t xml:space="preserve">O contratado regularmente optante pelo Simples Nacional, nos termos da </w:t>
      </w:r>
      <w:hyperlink r:id="rId5">
        <w:r>
          <w:rPr>
            <w:rStyle w:val="Hyperlink1"/>
            <w:lang w:eastAsia="en-US"/>
          </w:rPr>
          <w:t>Lei Complementar nº 123, de 2006</w:t>
        </w:r>
      </w:hyperlink>
      <w:r>
        <w:rPr>
          <w:lang w:eastAsia="en-US"/>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pPr>
        <w:pStyle w:val="Nvel1-SemNumerao"/>
        <w:ind w:hanging="0" w:left="0"/>
        <w:rPr/>
      </w:pPr>
      <w:r>
        <w:rPr/>
        <w:t>Cessão de crédito</w:t>
      </w:r>
    </w:p>
    <w:p>
      <w:pPr>
        <w:pStyle w:val="Nivel2"/>
        <w:numPr>
          <w:ilvl w:val="1"/>
          <w:numId w:val="3"/>
        </w:numPr>
        <w:ind w:hanging="0" w:left="0"/>
        <w:rPr/>
      </w:pPr>
      <w:bookmarkStart w:id="4" w:name="_Ref154078656"/>
      <w:r>
        <w:rPr/>
        <w:t xml:space="preserve">É admitida a cessão fiduciária de direitos creditícios com instituição financeira, nos termos e de acordo com os procedimentos previstos na </w:t>
      </w:r>
      <w:hyperlink r:id="rId6">
        <w:r>
          <w:rPr>
            <w:rStyle w:val="Hyperlink1"/>
          </w:rPr>
          <w:t>Instrução Normativa SEGES/ME nº 53, de 8 de julho de 2020</w:t>
        </w:r>
      </w:hyperlink>
      <w:r>
        <w:rPr/>
        <w:t>, conforme as regras deste presente tópico.</w:t>
      </w:r>
      <w:bookmarkEnd w:id="4"/>
    </w:p>
    <w:p>
      <w:pPr>
        <w:pStyle w:val="Nivel2"/>
        <w:numPr>
          <w:ilvl w:val="1"/>
          <w:numId w:val="3"/>
        </w:numPr>
        <w:ind w:hanging="0" w:left="0"/>
        <w:rPr/>
      </w:pPr>
      <w:r>
        <w:rPr/>
        <w:t xml:space="preserve">As cessões de crédito </w:t>
      </w:r>
      <w:r>
        <w:rPr>
          <w:rStyle w:val="Normaltextrun"/>
        </w:rPr>
        <w:t xml:space="preserve">não abrangidas pela Instrução Normativa SEGES/ME nº 53, de 8 de julho de 2020, </w:t>
      </w:r>
      <w:r>
        <w:rPr/>
        <w:t>dependerão de prévia aprovação do contratante.</w:t>
      </w:r>
    </w:p>
    <w:p>
      <w:pPr>
        <w:pStyle w:val="Nivel2"/>
        <w:numPr>
          <w:ilvl w:val="1"/>
          <w:numId w:val="3"/>
        </w:numPr>
        <w:ind w:hanging="0" w:left="0"/>
        <w:rPr/>
      </w:pPr>
      <w:r>
        <w:rPr>
          <w:lang w:eastAsia="en-US"/>
        </w:rPr>
        <w:t xml:space="preserve">A eficácia da cessão de crédito </w:t>
      </w:r>
      <w:r>
        <w:rPr>
          <w:rStyle w:val="Normaltextrun"/>
        </w:rPr>
        <w:t>não abrangida pela Instrução Normativa SEGES/ME nº 53, de 8 de julho de 2020</w:t>
      </w:r>
      <w:r>
        <w:rPr>
          <w:lang w:eastAsia="en-US"/>
        </w:rPr>
        <w:t>, em relação à Administração, está condicionada à celebração de termo aditivo ao contrato administrativo.</w:t>
      </w:r>
    </w:p>
    <w:p>
      <w:pPr>
        <w:pStyle w:val="Nivel2"/>
        <w:numPr>
          <w:ilvl w:val="1"/>
          <w:numId w:val="3"/>
        </w:numPr>
        <w:ind w:hanging="0" w:left="0"/>
        <w:rPr>
          <w:lang w:eastAsia="en-US"/>
        </w:rPr>
      </w:pPr>
      <w:r>
        <w:rPr>
          <w:lang w:eastAsia="en-US"/>
        </w:rPr>
        <w:t xml:space="preserve">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 o </w:t>
      </w:r>
      <w:r>
        <w:fldChar w:fldCharType="begin"/>
      </w:r>
      <w:r>
        <w:rPr>
          <w:rStyle w:val="Hyperlink1"/>
          <w:lang w:eastAsia="en-US"/>
        </w:rPr>
        <w:instrText xml:space="preserve"> HYPERLINK "https://www.planalto.gov.br/ccivil_03/leis/l8429.htm" \l "art12"</w:instrText>
      </w:r>
      <w:r>
        <w:rPr>
          <w:rStyle w:val="Hyperlink1"/>
          <w:lang w:eastAsia="en-US"/>
        </w:rPr>
        <w:fldChar w:fldCharType="separate"/>
      </w:r>
      <w:r>
        <w:rPr>
          <w:rStyle w:val="Hyperlink1"/>
          <w:lang w:eastAsia="en-US"/>
        </w:rPr>
        <w:t>art. 12 da Lei nº 8.429, de 1992</w:t>
      </w:r>
      <w:r>
        <w:rPr>
          <w:rStyle w:val="Hyperlink1"/>
          <w:lang w:eastAsia="en-US"/>
        </w:rPr>
        <w:fldChar w:fldCharType="end"/>
      </w:r>
      <w:r>
        <w:rPr>
          <w:lang w:eastAsia="en-US"/>
        </w:rPr>
        <w:t xml:space="preserve">, nos termos do </w:t>
      </w:r>
      <w:hyperlink r:id="rId7">
        <w:r>
          <w:rPr>
            <w:rStyle w:val="Hyperlink1"/>
            <w:lang w:eastAsia="en-US"/>
          </w:rPr>
          <w:t>Parecer JL-01, de 18 de maio de 2020.</w:t>
        </w:r>
      </w:hyperlink>
    </w:p>
    <w:p>
      <w:pPr>
        <w:pStyle w:val="Nivel2"/>
        <w:numPr>
          <w:ilvl w:val="1"/>
          <w:numId w:val="3"/>
        </w:numPr>
        <w:ind w:hanging="0" w:left="0"/>
        <w:rPr>
          <w:lang w:eastAsia="en-US"/>
        </w:rPr>
      </w:pPr>
      <w:r>
        <w:rPr>
          <w:lang w:eastAsia="en-US"/>
        </w:rPr>
        <w:t>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 (INSTRUÇÃO NORMATIVA Nº 53, DE 8 DE JULHO DE 2020 e Anexos)</w:t>
      </w:r>
      <w:bookmarkStart w:id="5" w:name="_Hlk114498479"/>
      <w:bookmarkEnd w:id="5"/>
      <w:r>
        <w:rPr>
          <w:lang w:eastAsia="en-US"/>
        </w:rPr>
        <w:t>.</w:t>
      </w:r>
    </w:p>
    <w:p>
      <w:pPr>
        <w:pStyle w:val="Nivel2"/>
        <w:numPr>
          <w:ilvl w:val="1"/>
          <w:numId w:val="3"/>
        </w:numPr>
        <w:ind w:hanging="0" w:left="0"/>
        <w:rPr>
          <w:lang w:eastAsia="en-US"/>
        </w:rPr>
      </w:pPr>
      <w:r>
        <w:rPr>
          <w:lang w:eastAsia="en-US"/>
        </w:rPr>
        <w:t>A cessão de crédito não afetará a execução do objeto contratado, que continuará sob a integral responsabilidade do contratado.</w:t>
      </w:r>
    </w:p>
    <w:p>
      <w:pPr>
        <w:pStyle w:val="Nvel1-SemNum"/>
        <w:ind w:hanging="0" w:left="0"/>
        <w:rPr/>
      </w:pPr>
      <w:r>
        <w:rPr/>
        <w:t>Conta-Depósito Vinculada</w:t>
      </w:r>
    </w:p>
    <w:p>
      <w:pPr>
        <w:pStyle w:val="Nvel2-Red"/>
        <w:numPr>
          <w:ilvl w:val="1"/>
          <w:numId w:val="3"/>
        </w:numPr>
        <w:ind w:hanging="0" w:left="0"/>
        <w:rPr/>
      </w:pPr>
      <w:r>
        <w:rPr/>
        <w:t>Para tratamento do risco de descumprimento das obrigações trabalhistas, previdenciárias e com FGTS por parte do contratado, as regras acerca da Conta-Depósito Vinculada a que se refere o Anexo XII da IN SEGES/MP n. 05/2017, aplicável por força do art. 1º da IN SEGES/ME nº 98, de 2022, são as estabelecidas neste Termo de Referência.</w:t>
      </w:r>
    </w:p>
    <w:p>
      <w:pPr>
        <w:pStyle w:val="Nvel2-Red"/>
        <w:numPr>
          <w:ilvl w:val="1"/>
          <w:numId w:val="3"/>
        </w:numPr>
        <w:ind w:hanging="0" w:left="0"/>
        <w:rPr/>
      </w:pPr>
      <w:r>
        <w:rPr/>
        <w:t>Na presente contratação, a conta-depósito vinculada é isenta de tarifas bancárias.</w:t>
      </w:r>
    </w:p>
    <w:p>
      <w:pPr>
        <w:pStyle w:val="Nvel2-Red"/>
        <w:numPr>
          <w:ilvl w:val="1"/>
          <w:numId w:val="3"/>
        </w:numPr>
        <w:ind w:hanging="0" w:left="0"/>
        <w:rPr/>
      </w:pPr>
      <w:r>
        <w:rPr/>
        <w:t xml:space="preserve">O futuro contratado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pPr>
        <w:pStyle w:val="Nvel2-Red"/>
        <w:numPr>
          <w:ilvl w:val="1"/>
          <w:numId w:val="3"/>
        </w:numPr>
        <w:ind w:hanging="0" w:left="0"/>
        <w:rPr/>
      </w:pPr>
      <w:r>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pPr>
        <w:pStyle w:val="Nvel2-Red"/>
        <w:numPr>
          <w:ilvl w:val="1"/>
          <w:numId w:val="3"/>
        </w:numPr>
        <w:ind w:hanging="0" w:left="0"/>
        <w:rPr/>
      </w:pPr>
      <w:r>
        <w:rPr/>
        <w:t>O contratado autorizará o provisionamento de valores para o pagamento das férias, 13º salário e rescisão contratual dos trabalhadores alocados à execução do contrato, bem como de suas repercussões trabalhistas, fundiárias e previdenciárias, que serão depositados pelo contratante em conta-depósito vinculada específica, em nome do prestador dos serviços, bloqueada para movimentação, e que somente serão liberados para o pagamento direto dessas verbas aos trabalhadores, nas condições estabelecidas no item 1.5 do anexo VII-B da IN SEGES/MP n. 05/2017.</w:t>
      </w:r>
    </w:p>
    <w:p>
      <w:pPr>
        <w:pStyle w:val="Nvel2-Red"/>
        <w:numPr>
          <w:ilvl w:val="1"/>
          <w:numId w:val="3"/>
        </w:numPr>
        <w:ind w:hanging="0" w:left="0"/>
        <w:rPr/>
      </w:pPr>
      <w:r>
        <w:rPr/>
        <w:t>O montante dos depósitos da conta vinculada, conforme item 2 do Anexo XII da IN SEGES/MP n. 5/2017 será igual ao somatório dos valores das provisões a seguir discriminadas, incidentes sobre a remuneração, cuja movimentação dependerá de autorização do órgão ou entidade promotora da contratação e será feita exclusivamente para o pagamento das respectivas obrigações:</w:t>
      </w:r>
    </w:p>
    <w:p>
      <w:pPr>
        <w:pStyle w:val="Nvel3-R"/>
        <w:numPr>
          <w:ilvl w:val="2"/>
          <w:numId w:val="3"/>
        </w:numPr>
        <w:ind w:hanging="0" w:left="284"/>
        <w:rPr/>
      </w:pPr>
      <w:r>
        <w:rPr/>
        <w:t>13º (décimo terceiro) salário;</w:t>
      </w:r>
    </w:p>
    <w:p>
      <w:pPr>
        <w:pStyle w:val="Nvel3-R"/>
        <w:numPr>
          <w:ilvl w:val="2"/>
          <w:numId w:val="3"/>
        </w:numPr>
        <w:ind w:hanging="0" w:left="284"/>
        <w:rPr/>
      </w:pPr>
      <w:r>
        <w:rPr/>
        <w:t>Férias e um terço constitucional de férias;</w:t>
      </w:r>
    </w:p>
    <w:p>
      <w:pPr>
        <w:pStyle w:val="Nvel3-R"/>
        <w:numPr>
          <w:ilvl w:val="2"/>
          <w:numId w:val="3"/>
        </w:numPr>
        <w:ind w:hanging="0" w:left="284"/>
        <w:rPr/>
      </w:pPr>
      <w:r>
        <w:rPr/>
        <w:t>Multa sobre o FGTS e contribuição social para as rescisões sem justa causa; e</w:t>
      </w:r>
    </w:p>
    <w:p>
      <w:pPr>
        <w:pStyle w:val="Nvel3-R"/>
        <w:numPr>
          <w:ilvl w:val="2"/>
          <w:numId w:val="3"/>
        </w:numPr>
        <w:ind w:hanging="0" w:left="284"/>
        <w:rPr/>
      </w:pPr>
      <w:r>
        <w:rPr/>
        <w:t>Encargos sobre férias e 13º (décimo terceiro) salário.</w:t>
      </w:r>
    </w:p>
    <w:p>
      <w:pPr>
        <w:pStyle w:val="Nvel3-R"/>
        <w:numPr>
          <w:ilvl w:val="2"/>
          <w:numId w:val="3"/>
        </w:numPr>
        <w:ind w:hanging="0" w:left="284"/>
        <w:rPr/>
      </w:pPr>
      <w:r>
        <w:rPr/>
        <w:t>Os percentuais de provisionamento e a forma de cálculo serão aqueles indicados no Anexo XII da IN SEGES/MP n. 5/2017.</w:t>
      </w:r>
    </w:p>
    <w:p>
      <w:pPr>
        <w:pStyle w:val="Nvel2-Red"/>
        <w:numPr>
          <w:ilvl w:val="1"/>
          <w:numId w:val="3"/>
        </w:numPr>
        <w:ind w:hanging="0" w:left="0"/>
        <w:rPr/>
      </w:pPr>
      <w:r>
        <w:rPr/>
        <w:t>O saldo da conta-depósito será remunerado pelo índice de correção da poupança pro rata die, conforme definido em Termo de Cooperação Técnica firmado entre o promotor desta contratação e instituição financeira. Eventual alteração da forma de correção implicará a revisão do Termo de Cooperação Técnica.</w:t>
      </w:r>
    </w:p>
    <w:p>
      <w:pPr>
        <w:pStyle w:val="Nvel2-Red"/>
        <w:numPr>
          <w:ilvl w:val="1"/>
          <w:numId w:val="3"/>
        </w:numPr>
        <w:ind w:hanging="0" w:left="0"/>
        <w:rPr/>
      </w:pPr>
      <w:r>
        <w:rPr/>
        <w:t>Os valores referentes às provisões mencionadas neste edital Termo de Referência que sejam retidos por meio da conta-depósito deixarão de compor o valor mensal a ser pago diretamente à empresa que vier a prestar os serviços.</w:t>
      </w:r>
    </w:p>
    <w:p>
      <w:pPr>
        <w:pStyle w:val="Nvel2-Red"/>
        <w:numPr>
          <w:ilvl w:val="1"/>
          <w:numId w:val="3"/>
        </w:numPr>
        <w:ind w:hanging="0" w:left="0"/>
        <w:rPr/>
      </w:pPr>
      <w:r>
        <w:rPr/>
        <w:t>O contratado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pPr>
        <w:pStyle w:val="Nvel2-Red"/>
        <w:numPr>
          <w:ilvl w:val="1"/>
          <w:numId w:val="3"/>
        </w:numPr>
        <w:ind w:hanging="0" w:left="0"/>
        <w:rPr/>
      </w:pPr>
      <w:r>
        <w:rPr/>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pPr>
        <w:pStyle w:val="Nvel2-Red"/>
        <w:numPr>
          <w:ilvl w:val="1"/>
          <w:numId w:val="3"/>
        </w:numPr>
        <w:ind w:hanging="0" w:left="0"/>
        <w:rPr/>
      </w:pPr>
      <w:r>
        <w:rPr/>
        <w:t>A autorização de movimentação deverá especificar que se destina exclusivamente para o pagamento dos encargos trabalhistas ou de eventual indenização trabalhista aos trabalhadores favorecidos.</w:t>
      </w:r>
    </w:p>
    <w:p>
      <w:pPr>
        <w:pStyle w:val="Nvel2-Red"/>
        <w:numPr>
          <w:ilvl w:val="1"/>
          <w:numId w:val="3"/>
        </w:numPr>
        <w:ind w:hanging="0" w:left="0"/>
        <w:rPr/>
      </w:pPr>
      <w:r>
        <w:rPr/>
        <w:t>O contratado deverá apresentar ao contratante, no prazo máximo de 3 (três) dias úteis, contados da movimentação, o comprovante das transferências bancárias realizadas para a quitação das obrigações trabalhistas.</w:t>
      </w:r>
    </w:p>
    <w:p>
      <w:pPr>
        <w:pStyle w:val="Nvel2-Red"/>
        <w:numPr>
          <w:ilvl w:val="1"/>
          <w:numId w:val="3"/>
        </w:numPr>
        <w:ind w:hanging="0" w:left="0"/>
        <w:rPr/>
      </w:pPr>
      <w:r>
        <w:rPr/>
        <w:t xml:space="preserve"> </w:t>
      </w:r>
      <w:r>
        <w:rPr/>
        <w:t>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do Anexo XII da IN SEGES/MP n. 05/2017.</w:t>
      </w:r>
    </w:p>
    <w:p>
      <w:pPr>
        <w:pStyle w:val="Nivel01"/>
        <w:numPr>
          <w:ilvl w:val="0"/>
          <w:numId w:val="3"/>
        </w:numPr>
        <w:ind w:hanging="360" w:left="360"/>
        <w:rPr>
          <w:rFonts w:eastAsia="Calibri"/>
        </w:rPr>
      </w:pPr>
      <w:r>
        <w:rPr/>
        <w:t>FORMA E CRITÉRIOS DE SELEÇÃO DO FORNECEDOR E REGIME DE EXECUÇÃO</w:t>
      </w:r>
    </w:p>
    <w:p>
      <w:pPr>
        <w:pStyle w:val="Nvel1-SemNumerao"/>
        <w:ind w:hanging="0" w:left="0"/>
        <w:rPr>
          <w:rFonts w:eastAsia="" w:eastAsiaTheme="minorEastAsia"/>
        </w:rPr>
      </w:pPr>
      <w:r>
        <w:rPr/>
        <w:t>Forma de seleção e critério de julgamento da proposta</w:t>
      </w:r>
    </w:p>
    <w:p>
      <w:pPr>
        <w:pStyle w:val="Nivel2"/>
        <w:numPr>
          <w:ilvl w:val="1"/>
          <w:numId w:val="3"/>
        </w:numPr>
        <w:ind w:hanging="0" w:left="0"/>
        <w:rPr>
          <w:color w:val="FF0000"/>
        </w:rPr>
      </w:pPr>
      <w:r>
        <w:rPr/>
        <w:t>O fornecedor será selecionado por meio da realização de procedimento de LICITAÇÃO, na modalidade PREGÃO, sob a forma ELETRÔNICA, com adoção do critério de julgamento pelo MENOR PREÇO.</w:t>
      </w:r>
    </w:p>
    <w:p>
      <w:pPr>
        <w:pStyle w:val="Nivel2"/>
        <w:numPr>
          <w:ilvl w:val="0"/>
          <w:numId w:val="0"/>
        </w:numPr>
        <w:ind w:hanging="0" w:left="0"/>
        <w:rPr/>
      </w:pPr>
      <w:r>
        <w:rPr/>
        <w:t>Regime de Execução</w:t>
      </w:r>
    </w:p>
    <w:p>
      <w:pPr>
        <w:pStyle w:val="Nivel2"/>
        <w:numPr>
          <w:ilvl w:val="1"/>
          <w:numId w:val="3"/>
        </w:numPr>
        <w:ind w:hanging="0" w:left="0"/>
        <w:rPr/>
      </w:pPr>
      <w:r>
        <w:rPr/>
        <w:t>O regime de execução do contrato será empreitada por preço global</w:t>
      </w:r>
      <w:r>
        <w:rPr>
          <w:color w:val="FF0000"/>
        </w:rPr>
        <w:t>.</w:t>
      </w:r>
    </w:p>
    <w:p>
      <w:pPr>
        <w:pStyle w:val="Nvel1-SemNumerao"/>
        <w:ind w:hanging="0" w:left="0"/>
        <w:rPr/>
      </w:pPr>
      <w:r>
        <w:rPr/>
        <w:t>Exigências de habilitação</w:t>
      </w:r>
    </w:p>
    <w:p>
      <w:pPr>
        <w:pStyle w:val="Nivel2"/>
        <w:numPr>
          <w:ilvl w:val="1"/>
          <w:numId w:val="3"/>
        </w:numPr>
        <w:ind w:hanging="0" w:left="0"/>
        <w:rPr/>
      </w:pPr>
      <w:r>
        <w:rPr/>
        <w:t>Para fins de habilitação, deverá o licitante comprovar os seguintes requisitos:</w:t>
      </w:r>
    </w:p>
    <w:p>
      <w:pPr>
        <w:pStyle w:val="Nvel1-SemNumerao"/>
        <w:ind w:hanging="0" w:left="0"/>
        <w:rPr/>
      </w:pPr>
      <w:r>
        <w:rPr/>
        <w:t>Habilitação jurídica</w:t>
      </w:r>
    </w:p>
    <w:p>
      <w:pPr>
        <w:pStyle w:val="Nivel2"/>
        <w:numPr>
          <w:ilvl w:val="1"/>
          <w:numId w:val="3"/>
        </w:numPr>
        <w:ind w:hanging="0" w:left="0"/>
        <w:rPr/>
      </w:pPr>
      <w:bookmarkStart w:id="6" w:name="_Ref115800561"/>
      <w:r>
        <w:rPr>
          <w:b/>
          <w:bCs/>
        </w:rPr>
        <w:t>Pessoa física:</w:t>
      </w:r>
      <w:r>
        <w:rPr/>
        <w:t xml:space="preserve"> cédula de identidade (RG) ou documento equivalente que, por força de lei, tenha validade para fins de identificação em todo o território nacional;</w:t>
      </w:r>
      <w:bookmarkEnd w:id="6"/>
    </w:p>
    <w:p>
      <w:pPr>
        <w:pStyle w:val="Nivel2"/>
        <w:numPr>
          <w:ilvl w:val="1"/>
          <w:numId w:val="3"/>
        </w:numPr>
        <w:ind w:hanging="0" w:left="0"/>
        <w:rPr>
          <w:color w:themeColor="text1" w:val="000000"/>
        </w:rPr>
      </w:pPr>
      <w:r>
        <w:rPr>
          <w:b/>
          <w:bCs/>
          <w:color w:themeColor="text1" w:val="000000"/>
        </w:rPr>
        <w:t>Empresário individual</w:t>
      </w:r>
      <w:r>
        <w:rPr>
          <w:color w:themeColor="text1" w:val="000000"/>
        </w:rPr>
        <w:t>: inscrição no Registro Público de Empresas Mercantis, a cargo da Junta Comercial da respectiva sede;</w:t>
      </w:r>
    </w:p>
    <w:p>
      <w:pPr>
        <w:pStyle w:val="Nivel2"/>
        <w:numPr>
          <w:ilvl w:val="1"/>
          <w:numId w:val="3"/>
        </w:numPr>
        <w:ind w:hanging="0" w:left="0"/>
        <w:rPr/>
      </w:pPr>
      <w:r>
        <w:rPr>
          <w:b/>
          <w:bCs/>
        </w:rPr>
        <w:t>Microempreendedor Individual - MEI</w:t>
      </w:r>
      <w:r>
        <w:rPr/>
        <w:t>: Certificado da Condição de Microempreendedor Individual - CCMEI, cuja aceitação ficará condicionada à verificação da autenticidade no sítio https://www.gov.br/empresas-e-negocios/pt-br/empreendedor;</w:t>
      </w:r>
    </w:p>
    <w:p>
      <w:pPr>
        <w:pStyle w:val="Nivel2"/>
        <w:numPr>
          <w:ilvl w:val="1"/>
          <w:numId w:val="3"/>
        </w:numPr>
        <w:ind w:hanging="0" w:left="0"/>
        <w:rPr/>
      </w:pPr>
      <w:r>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pPr>
        <w:pStyle w:val="Nivel2"/>
        <w:numPr>
          <w:ilvl w:val="1"/>
          <w:numId w:val="3"/>
        </w:numPr>
        <w:ind w:hanging="0" w:left="0"/>
        <w:rPr/>
      </w:pPr>
      <w:r>
        <w:rPr>
          <w:b/>
          <w:bCs/>
        </w:rPr>
        <w:t>Sociedade empresária estrangeira</w:t>
      </w:r>
      <w:r>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w:t>
      </w:r>
      <w:hyperlink r:id="rId8">
        <w:r>
          <w:rPr>
            <w:rStyle w:val="Hyperlink1"/>
          </w:rPr>
          <w:t>Instrução Normativa DREI/ME n.º 77, de 18 de março de 2020</w:t>
        </w:r>
      </w:hyperlink>
      <w:r>
        <w:rPr/>
        <w:t>.</w:t>
      </w:r>
    </w:p>
    <w:p>
      <w:pPr>
        <w:pStyle w:val="Nivel2"/>
        <w:numPr>
          <w:ilvl w:val="1"/>
          <w:numId w:val="3"/>
        </w:numPr>
        <w:ind w:hanging="0" w:left="0"/>
        <w:rPr/>
      </w:pPr>
      <w:r>
        <w:rPr>
          <w:b/>
          <w:bCs/>
        </w:rPr>
        <w:t>Sociedade simples</w:t>
      </w:r>
      <w:r>
        <w:rPr/>
        <w:t>: inscrição do ato constitutivo no Registro Civil de Pessoas Jurídicas do local de sua sede, acompanhada de documento comprobatório de seus administradores;</w:t>
      </w:r>
    </w:p>
    <w:p>
      <w:pPr>
        <w:pStyle w:val="Nivel2"/>
        <w:numPr>
          <w:ilvl w:val="1"/>
          <w:numId w:val="3"/>
        </w:numPr>
        <w:ind w:hanging="0" w:left="0"/>
        <w:rPr/>
      </w:pPr>
      <w:r>
        <w:rPr>
          <w:b/>
          <w:bCs/>
        </w:rPr>
        <w:t>Filial, sucursal ou agência de sociedade simples ou empresária</w:t>
      </w:r>
      <w:r>
        <w:rPr/>
        <w:t xml:space="preserve">: inscrição do ato constitutivo da filial, sucursal ou agência da sociedade simples ou empresária, respectivamente, no Registro Civil das Pessoas Jurídicas ou no Registro Público de Empresas </w:t>
      </w:r>
      <w:bookmarkStart w:id="7" w:name="_Int_ySfCXwr4"/>
      <w:r>
        <w:rPr/>
        <w:t>Mercantis onde</w:t>
      </w:r>
      <w:bookmarkEnd w:id="7"/>
      <w:r>
        <w:rPr/>
        <w:t xml:space="preserve"> opera, com averbação no Registro onde tem sede a matriz;</w:t>
      </w:r>
    </w:p>
    <w:p>
      <w:pPr>
        <w:pStyle w:val="Nivel2"/>
        <w:numPr>
          <w:ilvl w:val="1"/>
          <w:numId w:val="3"/>
        </w:numPr>
        <w:ind w:hanging="0" w:left="0"/>
        <w:rPr/>
      </w:pPr>
      <w:r>
        <w:rPr/>
        <w:t>Os documentos apresentados deverão estar acompanhados de todas as alterações ou da consolidação respectiva.</w:t>
      </w:r>
    </w:p>
    <w:p>
      <w:pPr>
        <w:pStyle w:val="Nvel1-SemNumerao"/>
        <w:ind w:hanging="0" w:left="0"/>
        <w:rPr/>
      </w:pPr>
      <w:r>
        <w:rPr/>
        <w:t>Habilitação fiscal, social e trabalhista</w:t>
      </w:r>
    </w:p>
    <w:p>
      <w:pPr>
        <w:pStyle w:val="Nivel2"/>
        <w:numPr>
          <w:ilvl w:val="1"/>
          <w:numId w:val="3"/>
        </w:numPr>
        <w:ind w:hanging="0" w:left="0"/>
        <w:rPr/>
      </w:pPr>
      <w:r>
        <w:rPr/>
        <w:t>Prova de inscrição no Cadastro Nacional de Pessoas Jurídicas ou no Cadastro de Pessoas Físicas, conforme o caso;</w:t>
      </w:r>
    </w:p>
    <w:p>
      <w:pPr>
        <w:pStyle w:val="Nivel2"/>
        <w:numPr>
          <w:ilvl w:val="1"/>
          <w:numId w:val="3"/>
        </w:numPr>
        <w:ind w:hanging="0" w:left="0"/>
        <w:rPr/>
      </w:pPr>
      <w:r>
        <w:rPr/>
        <w:t xml:space="preserve">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w:t>
      </w:r>
      <w:hyperlink r:id="rId9">
        <w:r>
          <w:rPr>
            <w:rStyle w:val="Hyperlink1"/>
          </w:rPr>
          <w:t>Portaria Conjunta nº 1.751, de 02 de outubro de 2014</w:t>
        </w:r>
      </w:hyperlink>
      <w:r>
        <w:rPr/>
        <w:t>, do Secretário da Receita Federal do Brasil e da Procuradora-Geral da Fazenda Nacional.</w:t>
      </w:r>
    </w:p>
    <w:p>
      <w:pPr>
        <w:pStyle w:val="Nivel2"/>
        <w:numPr>
          <w:ilvl w:val="1"/>
          <w:numId w:val="3"/>
        </w:numPr>
        <w:ind w:hanging="0" w:left="0"/>
        <w:rPr/>
      </w:pPr>
      <w:r>
        <w:rPr/>
        <w:t>Prova de regularidade com o Fundo de Garantia do Tempo de Serviço (FGTS);</w:t>
      </w:r>
    </w:p>
    <w:p>
      <w:pPr>
        <w:pStyle w:val="Nivel2"/>
        <w:numPr>
          <w:ilvl w:val="1"/>
          <w:numId w:val="3"/>
        </w:numPr>
        <w:ind w:hanging="0" w:left="0"/>
        <w:rPr/>
      </w:pPr>
      <w:r>
        <w:rPr/>
        <w:t xml:space="preserve">Prova de inexistência de débitos inadimplidos perante a Justiça do Trabalho, mediante a apresentação de certidão negativa ou positiva com efeito de negativa, nos termos do Título VII-A da Consolidação das Leis do Trabalho, aprovada pelo </w:t>
      </w:r>
      <w:hyperlink r:id="rId10">
        <w:r>
          <w:rPr>
            <w:rStyle w:val="Hyperlink1"/>
          </w:rPr>
          <w:t>Decreto-Lei nº 5.452, de 1º de maio de 1943;</w:t>
        </w:r>
      </w:hyperlink>
    </w:p>
    <w:p>
      <w:pPr>
        <w:pStyle w:val="Nivel2"/>
        <w:numPr>
          <w:ilvl w:val="1"/>
          <w:numId w:val="3"/>
        </w:numPr>
        <w:ind w:hanging="0" w:left="0"/>
        <w:rPr/>
      </w:pPr>
      <w:r>
        <w:rPr/>
        <w:t xml:space="preserve">Prova de inscrição no cadastro de contribuintes Municipal relativo ao domicílio ou sede do fornecedor, pertinente ao seu ramo de atividade e compatível com o objeto contratual; </w:t>
      </w:r>
    </w:p>
    <w:p>
      <w:pPr>
        <w:pStyle w:val="Nivel2"/>
        <w:numPr>
          <w:ilvl w:val="1"/>
          <w:numId w:val="3"/>
        </w:numPr>
        <w:ind w:hanging="0" w:left="0"/>
        <w:rPr/>
      </w:pPr>
      <w:r>
        <w:rPr/>
        <w:t>Prova de regularidade com a Fazenda Municipal do domicílio ou sede do fornecedor, relativa à atividade em cujo exercício contrata ou concorre;</w:t>
      </w:r>
    </w:p>
    <w:p>
      <w:pPr>
        <w:pStyle w:val="Nivel2"/>
        <w:numPr>
          <w:ilvl w:val="1"/>
          <w:numId w:val="3"/>
        </w:numPr>
        <w:ind w:hanging="0" w:left="0"/>
        <w:rPr/>
      </w:pPr>
      <w:r>
        <w:rPr/>
        <w:t>Caso o fornecedor seja considerado isento dos tributos relacionados ao objeto contratual, deverá comprovar tal condição mediante a apresentação de declaração da Fazenda respectiva do seu domicílio ou sede, ou outra equivalente, na forma da lei.</w:t>
      </w:r>
    </w:p>
    <w:p>
      <w:pPr>
        <w:pStyle w:val="Nivel2"/>
        <w:numPr>
          <w:ilvl w:val="1"/>
          <w:numId w:val="3"/>
        </w:numPr>
        <w:ind w:hanging="0" w:left="0"/>
        <w:rPr/>
      </w:pPr>
      <w:bookmarkStart w:id="8" w:name="_Hlk121934117"/>
      <w:r>
        <w:rPr/>
        <w:t xml:space="preserve">O fornecedor enquadrado como microempreendedor individual que pretenda auferir os benefícios do tratamento diferenciado previstos na </w:t>
      </w:r>
      <w:hyperlink r:id="rId11">
        <w:r>
          <w:rPr>
            <w:rStyle w:val="Hyperlink1"/>
          </w:rPr>
          <w:t>Lei Complementar n. 123, de 2006</w:t>
        </w:r>
      </w:hyperlink>
      <w:r>
        <w:rPr/>
        <w:t>, estará dispensado da prova de inscrição nos cadastros de contribuintes estadual e municipal.</w:t>
      </w:r>
      <w:bookmarkEnd w:id="8"/>
    </w:p>
    <w:p>
      <w:pPr>
        <w:pStyle w:val="Nvel1-SemNumerao"/>
        <w:ind w:hanging="0" w:left="0"/>
        <w:rPr/>
      </w:pPr>
      <w:r>
        <w:rPr/>
        <w:t>Qualificação Econômico-Financeira</w:t>
      </w:r>
    </w:p>
    <w:p>
      <w:pPr>
        <w:pStyle w:val="Nivel2"/>
        <w:numPr>
          <w:ilvl w:val="1"/>
          <w:numId w:val="3"/>
        </w:numPr>
        <w:ind w:hanging="0" w:left="0"/>
        <w:rPr/>
      </w:pPr>
      <w:r>
        <w:rPr/>
        <w:t>certidão negativa de insolvência civil expedida pelo distribuidor do domicílio ou sede do licitante, caso se trate de pessoa física, desde que admitida a sua participação na licitação (</w:t>
      </w:r>
      <w:hyperlink r:id="rId12">
        <w:r>
          <w:rPr>
            <w:rStyle w:val="Hyperlink1"/>
          </w:rPr>
          <w:t>art. 5º, inciso II, alínea “c”, da Instrução Normativa Seges/ME nº 116, de 2021</w:t>
        </w:r>
      </w:hyperlink>
      <w:r>
        <w:rPr/>
        <w:t xml:space="preserve">), ou de sociedade simples; </w:t>
      </w:r>
    </w:p>
    <w:p>
      <w:pPr>
        <w:pStyle w:val="Nivel2"/>
        <w:numPr>
          <w:ilvl w:val="1"/>
          <w:numId w:val="3"/>
        </w:numPr>
        <w:ind w:hanging="0" w:left="0"/>
        <w:rPr/>
      </w:pPr>
      <w:r>
        <w:rPr/>
        <w:t xml:space="preserve">certidão negativa de falência expedida pelo distribuidor da sede do fornecedor - </w:t>
      </w:r>
      <w:r>
        <w:fldChar w:fldCharType="begin"/>
      </w:r>
      <w:r>
        <w:rPr>
          <w:rStyle w:val="Hyperlink1"/>
        </w:rPr>
        <w:instrText xml:space="preserve"> HYPERLINK "http://www.planalto.gov.br/ccivil_03/_ato2019-2022/2021/lei/L14133.htm" \l "art69"</w:instrText>
      </w:r>
      <w:r>
        <w:rPr>
          <w:rStyle w:val="Hyperlink1"/>
        </w:rPr>
        <w:fldChar w:fldCharType="separate"/>
      </w:r>
      <w:r>
        <w:rPr>
          <w:rStyle w:val="Hyperlink1"/>
        </w:rPr>
        <w:t xml:space="preserve">Lei nº 14.133, de 2021, art. 69, </w:t>
      </w:r>
      <w:r>
        <w:rPr>
          <w:rStyle w:val="Hyperlink1"/>
        </w:rPr>
        <w:fldChar w:fldCharType="end"/>
      </w:r>
      <w:r>
        <w:rPr>
          <w:rStyle w:val="Hyperlink1"/>
          <w:i/>
          <w:iCs/>
        </w:rPr>
        <w:t>caput</w:t>
      </w:r>
      <w:r>
        <w:rPr>
          <w:rStyle w:val="Hyperlink1"/>
        </w:rPr>
        <w:t>, inciso II</w:t>
      </w:r>
      <w:r>
        <w:rPr/>
        <w:t>);</w:t>
      </w:r>
      <w:r>
        <w:rPr>
          <w:rStyle w:val="FootnoteReference"/>
        </w:rPr>
        <w:footnoteReference w:id="4"/>
      </w:r>
    </w:p>
    <w:p>
      <w:pPr>
        <w:pStyle w:val="Nivel2"/>
        <w:numPr>
          <w:ilvl w:val="1"/>
          <w:numId w:val="3"/>
        </w:numPr>
        <w:ind w:hanging="0" w:left="0"/>
        <w:rPr/>
      </w:pPr>
      <w:r>
        <w:rPr/>
        <w:t>balanço patrimonial, demonstração de resultado de exercício e demais demonstrações contábeis dos 2 (dois) últimos exercícios sociais, comprovando;</w:t>
      </w:r>
    </w:p>
    <w:p>
      <w:pPr>
        <w:pStyle w:val="Nivel3-erro"/>
        <w:numPr>
          <w:ilvl w:val="2"/>
          <w:numId w:val="3"/>
        </w:numPr>
        <w:ind w:hanging="0" w:left="284"/>
        <w:rPr/>
      </w:pPr>
      <w:r>
        <w:rPr/>
        <w:t>índices de Liquidez Geral (LG), Liquidez Corrente (LC), e Solvência Geral (SG) superiores a 1 (um);</w:t>
      </w:r>
    </w:p>
    <w:p>
      <w:pPr>
        <w:pStyle w:val="Nivel3-erro"/>
        <w:numPr>
          <w:ilvl w:val="2"/>
          <w:numId w:val="3"/>
        </w:numPr>
        <w:ind w:hanging="0" w:left="284"/>
        <w:rPr/>
      </w:pPr>
      <w:r>
        <w:rPr/>
        <w:t>capital Circulante Líquido ou Capital de Giro (Ativo Circulante - Passivo Circulante) de, no mínimo, 16,66% (dezesseis inteiros e sessenta e seis centésimos por cento) do valor estimado da contratação;</w:t>
      </w:r>
    </w:p>
    <w:p>
      <w:pPr>
        <w:pStyle w:val="Nivel3-erro"/>
        <w:numPr>
          <w:ilvl w:val="2"/>
          <w:numId w:val="3"/>
        </w:numPr>
        <w:ind w:hanging="0" w:left="284"/>
        <w:rPr/>
      </w:pPr>
      <w:r>
        <w:rPr/>
        <w:t>patrimônio líquido de 10% (dez por cento) do valor estimado da contratação;</w:t>
      </w:r>
    </w:p>
    <w:p>
      <w:pPr>
        <w:pStyle w:val="Nivel3-erro"/>
        <w:numPr>
          <w:ilvl w:val="2"/>
          <w:numId w:val="3"/>
        </w:numPr>
        <w:ind w:hanging="0" w:left="284"/>
        <w:rPr/>
      </w:pPr>
      <w:r>
        <w:rPr/>
        <w:t>As empresas criadas no exercício financeiro da licitação deverão atender a todas as exigências da habilitação e poderão substituir os demonstrativos contábeis pelo balanço de abertura;</w:t>
      </w:r>
    </w:p>
    <w:p>
      <w:pPr>
        <w:pStyle w:val="Nivel3-erro"/>
        <w:numPr>
          <w:ilvl w:val="2"/>
          <w:numId w:val="3"/>
        </w:numPr>
        <w:ind w:hanging="0" w:left="284"/>
        <w:rPr/>
      </w:pPr>
      <w:r>
        <w:rPr/>
        <w:t>Os documentos referidos acima limitar-se-ão ao último exercício no caso de a pessoa jurídica ter sido constituída há menos de 2 (dois) anos;</w:t>
      </w:r>
    </w:p>
    <w:p>
      <w:pPr>
        <w:pStyle w:val="Nivel3-erro"/>
        <w:numPr>
          <w:ilvl w:val="2"/>
          <w:numId w:val="3"/>
        </w:numPr>
        <w:ind w:hanging="0" w:left="284"/>
        <w:rPr>
          <w:rFonts w:eastAsia="MS Mincho"/>
          <w:szCs w:val="20"/>
        </w:rPr>
      </w:pPr>
      <w:r>
        <w:rPr>
          <w:rFonts w:eastAsia="MS Mincho"/>
        </w:rPr>
        <w:t xml:space="preserve">Os documentos referidos acima deverão ser exigidos com base no limite definido pela Receita Federal do Brasil para transmissão da Escrituração Contábil Digital - ECD ao Sped. </w:t>
      </w:r>
    </w:p>
    <w:p>
      <w:pPr>
        <w:pStyle w:val="Nivel2"/>
        <w:numPr>
          <w:ilvl w:val="1"/>
          <w:numId w:val="3"/>
        </w:numPr>
        <w:ind w:hanging="0" w:left="0"/>
        <w:rPr/>
      </w:pPr>
      <w:r>
        <w:rPr/>
        <w:t xml:space="preserve">Declaração do licitante, acompanhada da relação de compromissos assumidos, conforme modelo constante </w:t>
      </w:r>
      <w:r>
        <w:rPr>
          <w:color w:val="000000"/>
        </w:rPr>
        <w:t>do Apêndice F</w:t>
      </w:r>
      <w:r>
        <w:rPr>
          <w:color w:val="FF0000"/>
        </w:rPr>
        <w:t xml:space="preserve"> </w:t>
      </w:r>
      <w:r>
        <w:rPr/>
        <w:t>deste termo de referência de que um doze avos dos contratos firmados com a Administração Pública e/ou com a iniciativa privada vigentes na data apresentação da proposta não é superior ao patrimônio líquido do licitante, observados os seguintes requisitos:</w:t>
      </w:r>
    </w:p>
    <w:p>
      <w:pPr>
        <w:pStyle w:val="Nivel3-erro"/>
        <w:numPr>
          <w:ilvl w:val="2"/>
          <w:numId w:val="3"/>
        </w:numPr>
        <w:ind w:hanging="0" w:left="284"/>
        <w:rPr/>
      </w:pPr>
      <w:r>
        <w:rPr/>
        <w:t>a declaração deve ser acompanhada da Demonstração do Resultado do Exercício (DRE), relativa ao último exercício social; e</w:t>
      </w:r>
    </w:p>
    <w:p>
      <w:pPr>
        <w:pStyle w:val="Nivel3-erro"/>
        <w:numPr>
          <w:ilvl w:val="2"/>
          <w:numId w:val="3"/>
        </w:numPr>
        <w:ind w:hanging="0" w:left="284"/>
        <w:rPr/>
      </w:pPr>
      <w:r>
        <w:rPr/>
        <w:t>caso a diferença entre a declaração e a receita bruta discriminada na Demonstração do Resultado do Exercício (DRE) apresentada seja superior a 10% (dez por cento), para mais ou para menos, o licitante deverá apresentar justificativas.</w:t>
      </w:r>
    </w:p>
    <w:p>
      <w:pPr>
        <w:pStyle w:val="Nivel2"/>
        <w:numPr>
          <w:ilvl w:val="1"/>
          <w:numId w:val="3"/>
        </w:numPr>
        <w:ind w:hanging="0" w:left="0"/>
        <w:rPr/>
      </w:pPr>
      <w:r>
        <w:rPr/>
        <w:t>As empresas criadas no exercício financeiro da licitação deverão atender a todas as exigências da habilitação e poderão substituir os demonstrativos contábeis pelo balanço de abertura. (Lei nº 14.133, de 2021, art. 65, §1º).</w:t>
      </w:r>
    </w:p>
    <w:p>
      <w:pPr>
        <w:pStyle w:val="Nivel2"/>
        <w:numPr>
          <w:ilvl w:val="1"/>
          <w:numId w:val="3"/>
        </w:numPr>
        <w:ind w:hanging="0" w:left="0"/>
        <w:rPr/>
      </w:pPr>
      <w:r>
        <w:rPr/>
        <w:t>O atendimento dos índices econômicos previstos neste item deverá ser atestado mediante declaração assinada por profissional habilitado da área contábil, apresentada pelo fornecedor.</w:t>
      </w:r>
    </w:p>
    <w:p>
      <w:pPr>
        <w:pStyle w:val="Nvel1-SemNumerao"/>
        <w:ind w:hanging="0" w:left="0"/>
        <w:rPr/>
      </w:pPr>
      <w:r>
        <w:rPr/>
        <w:t>Qualificação Técnica</w:t>
      </w:r>
    </w:p>
    <w:p>
      <w:pPr>
        <w:pStyle w:val="Nvel1-SemNumerao"/>
        <w:ind w:hanging="0" w:left="0"/>
        <w:rPr/>
      </w:pPr>
      <w:r>
        <w:rPr/>
        <w:t>Qualificação Técnico-Operacional</w:t>
      </w:r>
    </w:p>
    <w:p>
      <w:pPr>
        <w:pStyle w:val="Nivel2"/>
        <w:numPr>
          <w:ilvl w:val="1"/>
          <w:numId w:val="3"/>
        </w:numPr>
        <w:ind w:hanging="0" w:left="0"/>
        <w:rPr/>
      </w:pPr>
      <w:r>
        <w:rPr/>
        <w:t>Comprovação de aptidão para execução de serviço de complexidade tecnológica e operacional equivalente ou superior com o objeto desta contratação, ou com o item pertinente, por meio da apresentação de certidões ou atestados, por pessoas jurídicas de direito público ou privado, ou regularmente emitido(s) pelo conselho profissional competente, quando for o caso.</w:t>
      </w:r>
    </w:p>
    <w:p>
      <w:pPr>
        <w:pStyle w:val="Nivel2"/>
        <w:numPr>
          <w:ilvl w:val="1"/>
          <w:numId w:val="3"/>
        </w:numPr>
        <w:ind w:hanging="0" w:left="0"/>
        <w:rPr>
          <w:i/>
          <w:i/>
          <w:iCs/>
        </w:rPr>
      </w:pPr>
      <w:r>
        <w:rPr/>
        <w:t>Para fins da comprovação de que trata este subitem, os atestados deverão dizer respeito a contratos executados com as seguintes características mínimas:</w:t>
      </w:r>
    </w:p>
    <w:p>
      <w:pPr>
        <w:pStyle w:val="Nivel3-erro"/>
        <w:numPr>
          <w:ilvl w:val="2"/>
          <w:numId w:val="3"/>
        </w:numPr>
        <w:ind w:hanging="0" w:left="284"/>
        <w:rPr/>
      </w:pPr>
      <w:r>
        <w:rPr/>
        <w:t xml:space="preserve"> </w:t>
      </w:r>
      <w:r>
        <w:rPr/>
        <w:t xml:space="preserve">Deverá haver a comprovação da experiência mínima de 3 (três) anos na prestação dos serviços, sendo aceito o somatório de atestados de períodos diferentes, não havendo obrigatoriedade de os anos serem ininterruptos, </w:t>
      </w:r>
      <w:r>
        <w:rPr>
          <w:u w:val="single"/>
        </w:rPr>
        <w:t>nos termos do art. 67, § 5º, da Lei nº 14.133, de 1º de abril de 2021</w:t>
      </w:r>
      <w:r>
        <w:rPr/>
        <w:t>;</w:t>
      </w:r>
      <w:r>
        <w:rPr>
          <w:rStyle w:val="FootnoteReference"/>
        </w:rPr>
        <w:footnoteReference w:id="5"/>
      </w:r>
    </w:p>
    <w:p>
      <w:pPr>
        <w:pStyle w:val="Nivel3-erro"/>
        <w:numPr>
          <w:ilvl w:val="2"/>
          <w:numId w:val="3"/>
        </w:numPr>
        <w:ind w:hanging="0" w:left="284"/>
        <w:rPr/>
      </w:pPr>
      <w:r>
        <w:rPr>
          <w:b/>
          <w:bCs/>
          <w:u w:val="single"/>
        </w:rPr>
        <w:t>Para o Grupo 1, Item 7 e Grupos 3, 4 e 5</w:t>
      </w:r>
      <w:r>
        <w:rPr/>
        <w:t xml:space="preserve">: Comprovação que já executou contrato(s) em número de postos equivalentes ao da contratação, </w:t>
      </w:r>
      <w:r>
        <w:rPr>
          <w:u w:val="single"/>
        </w:rPr>
        <w:t>nos termos do item 10.6, “c.2”, do Anexo VII-A da Instrução Normativa SEGES/MP nº 5, de 26 de maio de 2017, aplicável por força da Instrução Normativa SEGES/ME nº 98, de 26 de dezembro de 2022</w:t>
      </w:r>
      <w:r>
        <w:rPr/>
        <w:t>;</w:t>
      </w:r>
    </w:p>
    <w:p>
      <w:pPr>
        <w:pStyle w:val="Nivel3-erro"/>
        <w:numPr>
          <w:ilvl w:val="2"/>
          <w:numId w:val="3"/>
        </w:numPr>
        <w:ind w:hanging="0" w:left="284"/>
        <w:rPr/>
      </w:pPr>
      <w:r>
        <w:rPr>
          <w:b/>
          <w:bCs/>
          <w:u w:val="single"/>
        </w:rPr>
        <w:t>Para o Grupo 2</w:t>
      </w:r>
      <w:r>
        <w:rPr/>
        <w:t xml:space="preserve">: Comprovação que já executou contrato(s) com um mínimo de 50% (cinquenta por cento) do número de postos de trabalho a serem contratados, </w:t>
      </w:r>
      <w:r>
        <w:rPr>
          <w:u w:val="single"/>
        </w:rPr>
        <w:t>nos termos do item 10.6, “c.1”, do Anexo VII-A da Instrução Normativa SEGES/MP nº 5, de 26 de maio de 2017, aplicável por força da Instrução Normativa SEGES/ME nº 98, de 26 de dezembro de 2022.</w:t>
      </w:r>
    </w:p>
    <w:p>
      <w:pPr>
        <w:pStyle w:val="Nvel2-Red"/>
        <w:numPr>
          <w:ilvl w:val="1"/>
          <w:numId w:val="3"/>
        </w:numPr>
        <w:ind w:hanging="0" w:left="0"/>
        <w:rPr/>
      </w:pPr>
      <w:r>
        <w:rPr/>
        <w:t>Será admitida, para fins de comprovação de quantitativo mínimo do serviço, a apresentação e o somatório de diferentes atestados de serviços executados de forma concomitante, pois essa situação equivale, para fins de comprovação de capacidade técnico-operacional, a uma única contratação, nos termos do item 10.9 do Anexo VII-A da IN SEGES/MP n. 5/2017, aplicável por força da IN SEGES/ME nº 98/2022.</w:t>
      </w:r>
    </w:p>
    <w:p>
      <w:pPr>
        <w:pStyle w:val="Nvel2-Red"/>
        <w:numPr>
          <w:ilvl w:val="1"/>
          <w:numId w:val="3"/>
        </w:numPr>
        <w:ind w:hanging="0" w:left="0"/>
        <w:rPr/>
      </w:pPr>
      <w:r>
        <w:rPr/>
        <w:t>Os atestados de capacidade técnica podem ser apresentados em nome da matriz ou da filial da empresa licitante.</w:t>
      </w:r>
    </w:p>
    <w:p>
      <w:pPr>
        <w:pStyle w:val="Nvel2-Red"/>
        <w:numPr>
          <w:ilvl w:val="1"/>
          <w:numId w:val="3"/>
        </w:numPr>
        <w:ind w:hanging="0" w:left="0"/>
        <w:rPr/>
      </w:pPr>
      <w:r>
        <w:rPr/>
        <w:t>O licitante disponibilizará todas as informações necessárias à comprovação da legitimidade dos atestados, apresentando, quando solicitado pela Administração, cópia do contrato que deu suporte à contratação, endereço atual da contratante e local em que foram prestados os serviços, entre outros documentos.</w:t>
      </w:r>
    </w:p>
    <w:p>
      <w:pPr>
        <w:pStyle w:val="Nvel2-Red"/>
        <w:numPr>
          <w:ilvl w:val="1"/>
          <w:numId w:val="3"/>
        </w:numPr>
        <w:ind w:hanging="0" w:left="0"/>
        <w:rPr/>
      </w:pPr>
      <w:r>
        <w:rPr/>
        <w:t>Os atestados deverão referir-se a serviços prestados no âmbito de sua atividade econômica principal ou secundária especificadas no contrato social vigente.</w:t>
      </w:r>
    </w:p>
    <w:p>
      <w:pPr>
        <w:pStyle w:val="Nvel2-Red"/>
        <w:numPr>
          <w:ilvl w:val="1"/>
          <w:numId w:val="3"/>
        </w:numPr>
        <w:ind w:hanging="0" w:left="0"/>
        <w:rPr/>
      </w:pPr>
      <w:r>
        <w:rPr/>
        <w:t>Serão aceitos atestados ou outros documentos hábeis emitidos por entidades estrangeiras quando acompanhados de tradução para o português, salvo se comprovada a inidoneidade da entidade emissora.</w:t>
      </w:r>
    </w:p>
    <w:p>
      <w:pPr>
        <w:pStyle w:val="Nvel2-Red"/>
        <w:numPr>
          <w:ilvl w:val="1"/>
          <w:numId w:val="3"/>
        </w:numPr>
        <w:ind w:hanging="0" w:left="0"/>
        <w:rPr/>
      </w:pPr>
      <w:bookmarkStart w:id="9" w:name="_Hlk82473550"/>
      <w:r>
        <w:rPr/>
        <w:t>A apresentação de certidões ou atestados de desempenho anterior emitido em favor de consórcio do qual tenha feito parte será admitido, desde que atendidos os requisitos do art. 67, §§ 10 e 11, da Lei nº 14.133/2021 e regulamentos sobre o tema.</w:t>
      </w:r>
      <w:bookmarkEnd w:id="9"/>
    </w:p>
    <w:p>
      <w:pPr>
        <w:pStyle w:val="Nivel01"/>
        <w:numPr>
          <w:ilvl w:val="0"/>
          <w:numId w:val="3"/>
        </w:numPr>
        <w:ind w:hanging="360" w:left="360"/>
        <w:rPr/>
      </w:pPr>
      <w:r>
        <w:rPr/>
        <w:t>ESTIMATIVAS DO VALOR DA CONTRATAÇÃO</w:t>
      </w:r>
    </w:p>
    <w:p>
      <w:pPr>
        <w:pStyle w:val="Nivel2"/>
        <w:numPr>
          <w:ilvl w:val="1"/>
          <w:numId w:val="3"/>
        </w:numPr>
        <w:ind w:hanging="0" w:left="0"/>
        <w:rPr>
          <w:b/>
          <w:bCs/>
        </w:rPr>
      </w:pPr>
      <w:r>
        <w:rPr/>
        <w:t xml:space="preserve">O custo estimado total da contratação é de </w:t>
      </w:r>
      <w:r>
        <w:rPr>
          <w:b/>
          <w:bCs/>
        </w:rPr>
        <w:t xml:space="preserve">R$ </w:t>
      </w:r>
      <w:r>
        <w:rPr>
          <w:b/>
          <w:bCs/>
        </w:rPr>
        <w:t>43.886.155,20</w:t>
      </w:r>
      <w:r>
        <w:rPr/>
        <w:t xml:space="preserve"> (quarenta e </w:t>
      </w:r>
      <w:r>
        <w:rPr/>
        <w:t>três</w:t>
      </w:r>
      <w:r>
        <w:rPr/>
        <w:t xml:space="preserve"> milhões, </w:t>
      </w:r>
      <w:r>
        <w:rPr/>
        <w:t>oitocentos</w:t>
      </w:r>
      <w:r>
        <w:rPr/>
        <w:t xml:space="preserve"> e oitenta e seis mil, </w:t>
      </w:r>
      <w:r>
        <w:rPr/>
        <w:t>cento e cinquenta e cinco</w:t>
      </w:r>
      <w:r>
        <w:rPr/>
        <w:t xml:space="preserve"> reais e </w:t>
      </w:r>
      <w:r>
        <w:rPr/>
        <w:t>vinte</w:t>
      </w:r>
      <w:r>
        <w:rPr/>
        <w:t xml:space="preserve"> centavos), conforme custos unitários apostos na tabela acima e de acordo com quadro-resumo abaixo:</w:t>
      </w:r>
    </w:p>
    <w:p>
      <w:pPr>
        <w:pStyle w:val="Nivel2"/>
        <w:numPr>
          <w:ilvl w:val="0"/>
          <w:numId w:val="0"/>
        </w:numPr>
        <w:ind w:hanging="0" w:left="0"/>
        <w:rPr>
          <w:b/>
          <w:bCs/>
        </w:rPr>
      </w:pPr>
      <w:r>
        <w:rPr>
          <w:b/>
          <w:bCs/>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5534025" cy="2486025"/>
            <wp:effectExtent l="0" t="0" r="0" b="0"/>
            <wp:wrapTopAndBottom/>
            <wp:docPr id="1"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
                    <pic:cNvPicPr>
                      <a:picLocks noChangeAspect="1" noChangeArrowheads="1"/>
                    </pic:cNvPicPr>
                  </pic:nvPicPr>
                  <pic:blipFill>
                    <a:blip r:embed="rId13"/>
                    <a:stretch>
                      <a:fillRect/>
                    </a:stretch>
                  </pic:blipFill>
                  <pic:spPr bwMode="auto">
                    <a:xfrm>
                      <a:off x="0" y="0"/>
                      <a:ext cx="5534025" cy="2486025"/>
                    </a:xfrm>
                    <a:prstGeom prst="rect">
                      <a:avLst/>
                    </a:prstGeom>
                  </pic:spPr>
                </pic:pic>
              </a:graphicData>
            </a:graphic>
          </wp:anchor>
        </w:drawing>
      </w:r>
    </w:p>
    <w:p>
      <w:pPr>
        <w:pStyle w:val="Nvel2-Red"/>
        <w:numPr>
          <w:ilvl w:val="1"/>
          <w:numId w:val="3"/>
        </w:numPr>
        <w:ind w:hanging="0" w:left="0"/>
        <w:rPr/>
      </w:pPr>
      <w:r>
        <w:rPr/>
        <w:t>Em caso de licitação para Registro de Preços, os preços registrados poderão ser alterados ou atualizados em decorrência de eventual redução dos preços praticados no mercado ou de fato que eleve o custo dos bens, das obras ou dos serviços registrados, nas seguintes situações:</w:t>
      </w:r>
    </w:p>
    <w:p>
      <w:pPr>
        <w:pStyle w:val="Nvel3-R"/>
        <w:numPr>
          <w:ilvl w:val="2"/>
          <w:numId w:val="3"/>
        </w:numPr>
        <w:ind w:hanging="0" w:left="284"/>
        <w:rPr/>
      </w:pPr>
      <w:r>
        <w:rPr/>
        <w:t>em caso de força maior, caso fortuito ou fato do príncipe ou em decorrência de fatos imprevisíveis ou previsíveis de consequências incalculáveis, que inviabilizem a execução da ata tal como pactuada, nos termos do disposto na a</w:t>
      </w:r>
      <w:r>
        <w:fldChar w:fldCharType="begin"/>
      </w:r>
      <w:r>
        <w:rPr>
          <w:rStyle w:val="Hyperlink1"/>
          <w:szCs w:val="20"/>
          <w:rFonts w:eastAsia="Arial"/>
        </w:rPr>
        <w:instrText xml:space="preserve"> HYPERLINK "http://www.planalto.gov.br/ccivil_03/_Ato2019-2022/2021/Lei/L14133.htm" \l "art124iid"</w:instrText>
      </w:r>
      <w:r>
        <w:rPr>
          <w:rStyle w:val="Hyperlink1"/>
          <w:szCs w:val="20"/>
          <w:rFonts w:eastAsia="Arial"/>
        </w:rPr>
        <w:fldChar w:fldCharType="separate"/>
      </w:r>
      <w:r>
        <w:rPr>
          <w:rStyle w:val="Hyperlink1"/>
          <w:rFonts w:eastAsia="Arial"/>
          <w:szCs w:val="20"/>
        </w:rPr>
        <w:t>línea “d” do inciso II do capu</w:t>
      </w:r>
      <w:r>
        <w:rPr>
          <w:rStyle w:val="Hyperlink1"/>
          <w:szCs w:val="20"/>
          <w:rFonts w:eastAsia="Arial"/>
        </w:rPr>
        <w:fldChar w:fldCharType="end"/>
      </w:r>
      <w:r>
        <w:rPr>
          <w:rStyle w:val="Hyperlink1"/>
          <w:rFonts w:eastAsia="Arial"/>
          <w:b/>
          <w:bCs/>
          <w:szCs w:val="20"/>
        </w:rPr>
        <w:t>t</w:t>
      </w:r>
      <w:r>
        <w:rPr>
          <w:rStyle w:val="Hyperlink1"/>
          <w:rFonts w:eastAsia="Arial"/>
          <w:szCs w:val="20"/>
        </w:rPr>
        <w:t xml:space="preserve"> do art. 124 da Lei nº 14.133, de 2021;</w:t>
      </w:r>
    </w:p>
    <w:p>
      <w:pPr>
        <w:pStyle w:val="Nvel3-R"/>
        <w:numPr>
          <w:ilvl w:val="2"/>
          <w:numId w:val="3"/>
        </w:numPr>
        <w:ind w:hanging="0" w:left="284"/>
        <w:rPr/>
      </w:pPr>
      <w:r>
        <w:rPr/>
        <w:t>em caso de criação, alteração ou extinção de quaisquer tributos ou encargos legais ou superveniência de disposições legais, com comprovada repercussão sobre os preços registrados;</w:t>
      </w:r>
    </w:p>
    <w:p>
      <w:pPr>
        <w:pStyle w:val="Nvel3-R"/>
        <w:numPr>
          <w:ilvl w:val="2"/>
          <w:numId w:val="3"/>
        </w:numPr>
        <w:ind w:hanging="0" w:left="284"/>
        <w:rPr/>
      </w:pPr>
      <w:r>
        <w:rPr/>
        <w:t>serão reajustados os preços registrados, respeitada a contagem da anualidade e o índice previsto para a contratação; ou</w:t>
      </w:r>
    </w:p>
    <w:p>
      <w:pPr>
        <w:pStyle w:val="Nvel3-R"/>
        <w:numPr>
          <w:ilvl w:val="2"/>
          <w:numId w:val="3"/>
        </w:numPr>
        <w:ind w:hanging="0" w:left="284"/>
        <w:rPr/>
      </w:pPr>
      <w:r>
        <w:rPr/>
        <w:t>poderão ser repactuados, a pedido do interessado, conforme critérios definidos para a contratação.</w:t>
      </w:r>
    </w:p>
    <w:p>
      <w:pPr>
        <w:pStyle w:val="Nivel01"/>
        <w:numPr>
          <w:ilvl w:val="0"/>
          <w:numId w:val="3"/>
        </w:numPr>
        <w:ind w:hanging="360" w:left="360"/>
        <w:rPr/>
      </w:pPr>
      <w:r>
        <w:rPr/>
        <w:t>ADEQUAÇÃO ORÇAMENTÁRIA</w:t>
      </w:r>
    </w:p>
    <w:p>
      <w:pPr>
        <w:pStyle w:val="Nivel2"/>
        <w:numPr>
          <w:ilvl w:val="1"/>
          <w:numId w:val="3"/>
        </w:numPr>
        <w:ind w:hanging="0" w:left="0"/>
        <w:rPr/>
      </w:pPr>
      <w:r>
        <w:rPr/>
        <w:t>As despesas decorrentes da presente contratação correrão à conta de recursos específicos consignados no Orçamento Geral da União.</w:t>
      </w:r>
    </w:p>
    <w:p>
      <w:pPr>
        <w:pStyle w:val="Nivel2"/>
        <w:numPr>
          <w:ilvl w:val="1"/>
          <w:numId w:val="3"/>
        </w:numPr>
        <w:ind w:hanging="0" w:left="0"/>
        <w:rPr/>
      </w:pPr>
      <w:r>
        <w:rPr/>
        <w:t>A contratação será atendida pela seguinte dotação:</w:t>
      </w:r>
    </w:p>
    <w:tbl>
      <w:tblPr>
        <w:tblW w:w="14520" w:type="dxa"/>
        <w:jc w:val="left"/>
        <w:tblInd w:w="53" w:type="dxa"/>
        <w:tblLayout w:type="fixed"/>
        <w:tblCellMar>
          <w:top w:w="55" w:type="dxa"/>
          <w:left w:w="51" w:type="dxa"/>
          <w:bottom w:w="55" w:type="dxa"/>
          <w:right w:w="55" w:type="dxa"/>
        </w:tblCellMar>
        <w:tblLook w:firstRow="1" w:noVBand="1" w:lastRow="0" w:firstColumn="1" w:lastColumn="0" w:noHBand="0" w:val="04a0"/>
      </w:tblPr>
      <w:tblGrid>
        <w:gridCol w:w="2904"/>
        <w:gridCol w:w="2904"/>
        <w:gridCol w:w="2904"/>
        <w:gridCol w:w="2904"/>
        <w:gridCol w:w="2904"/>
      </w:tblGrid>
      <w:tr>
        <w:trPr/>
        <w:tc>
          <w:tcPr>
            <w:tcW w:w="2904" w:type="dxa"/>
            <w:tcBorders>
              <w:top w:val="single" w:sz="2" w:space="0" w:color="000001"/>
              <w:left w:val="single" w:sz="2" w:space="0" w:color="000001"/>
              <w:bottom w:val="single" w:sz="2" w:space="0" w:color="000001"/>
            </w:tcBorders>
            <w:vAlign w:val="center"/>
          </w:tcPr>
          <w:p>
            <w:pPr>
              <w:pStyle w:val="Normal"/>
              <w:widowControl w:val="false"/>
              <w:jc w:val="center"/>
              <w:rPr>
                <w:rFonts w:ascii="Arial" w:hAnsi="Arial"/>
                <w:b/>
                <w:bCs/>
                <w:sz w:val="16"/>
                <w:szCs w:val="16"/>
              </w:rPr>
            </w:pPr>
            <w:r>
              <w:rPr>
                <w:rFonts w:ascii="Arial" w:hAnsi="Arial"/>
                <w:b/>
                <w:bCs/>
                <w:color w:val="000000"/>
                <w:sz w:val="16"/>
                <w:szCs w:val="16"/>
              </w:rPr>
              <w:t>Posto:</w:t>
            </w:r>
          </w:p>
        </w:tc>
        <w:tc>
          <w:tcPr>
            <w:tcW w:w="2904" w:type="dxa"/>
            <w:tcBorders>
              <w:top w:val="single" w:sz="2" w:space="0" w:color="000001"/>
              <w:left w:val="single" w:sz="2" w:space="0" w:color="000001"/>
              <w:bottom w:val="single" w:sz="2" w:space="0" w:color="000001"/>
            </w:tcBorders>
            <w:vAlign w:val="center"/>
          </w:tcPr>
          <w:p>
            <w:pPr>
              <w:pStyle w:val="Normal"/>
              <w:widowControl w:val="false"/>
              <w:jc w:val="center"/>
              <w:rPr>
                <w:rFonts w:ascii="Arial" w:hAnsi="Arial"/>
                <w:b/>
                <w:bCs/>
                <w:sz w:val="16"/>
                <w:szCs w:val="16"/>
              </w:rPr>
            </w:pPr>
            <w:r>
              <w:rPr>
                <w:rFonts w:ascii="Arial" w:hAnsi="Arial"/>
                <w:b/>
                <w:bCs/>
                <w:color w:val="000000"/>
                <w:sz w:val="16"/>
                <w:szCs w:val="16"/>
              </w:rPr>
              <w:t>RECEPCIONISTA</w:t>
            </w:r>
          </w:p>
        </w:tc>
        <w:tc>
          <w:tcPr>
            <w:tcW w:w="2904" w:type="dxa"/>
            <w:tcBorders>
              <w:top w:val="single" w:sz="2" w:space="0" w:color="000001"/>
              <w:left w:val="single" w:sz="2" w:space="0" w:color="000001"/>
              <w:bottom w:val="single" w:sz="2" w:space="0" w:color="000001"/>
            </w:tcBorders>
            <w:vAlign w:val="center"/>
          </w:tcPr>
          <w:p>
            <w:pPr>
              <w:pStyle w:val="Normal"/>
              <w:widowControl w:val="false"/>
              <w:jc w:val="center"/>
              <w:rPr>
                <w:rFonts w:ascii="Arial" w:hAnsi="Arial"/>
                <w:b/>
                <w:bCs/>
                <w:sz w:val="16"/>
                <w:szCs w:val="16"/>
              </w:rPr>
            </w:pPr>
            <w:r>
              <w:rPr>
                <w:rFonts w:ascii="Arial" w:hAnsi="Arial"/>
                <w:b/>
                <w:bCs/>
                <w:color w:val="000000"/>
                <w:sz w:val="16"/>
                <w:szCs w:val="16"/>
              </w:rPr>
              <w:t>MOTORISTA, AUXILIAR DE CARGA E DESCARGA, GERENTE DE DEPÓSITO E ASSISTENTE DE OUVIDORIA</w:t>
            </w:r>
          </w:p>
        </w:tc>
        <w:tc>
          <w:tcPr>
            <w:tcW w:w="2904" w:type="dxa"/>
            <w:tcBorders>
              <w:top w:val="single" w:sz="2" w:space="0" w:color="000001"/>
              <w:left w:val="single" w:sz="2" w:space="0" w:color="000001"/>
              <w:bottom w:val="single" w:sz="2" w:space="0" w:color="000001"/>
            </w:tcBorders>
            <w:vAlign w:val="center"/>
          </w:tcPr>
          <w:p>
            <w:pPr>
              <w:pStyle w:val="Normal"/>
              <w:widowControl w:val="false"/>
              <w:jc w:val="center"/>
              <w:rPr>
                <w:rFonts w:ascii="Arial" w:hAnsi="Arial"/>
                <w:b/>
                <w:bCs/>
                <w:sz w:val="16"/>
                <w:szCs w:val="16"/>
              </w:rPr>
            </w:pPr>
            <w:r>
              <w:rPr>
                <w:rFonts w:ascii="Arial" w:hAnsi="Arial"/>
                <w:b/>
                <w:bCs/>
                <w:color w:val="000000"/>
                <w:sz w:val="16"/>
                <w:szCs w:val="16"/>
              </w:rPr>
              <w:t>COPEIRO</w:t>
            </w:r>
          </w:p>
        </w:tc>
        <w:tc>
          <w:tcPr>
            <w:tcW w:w="2904" w:type="dxa"/>
            <w:tcBorders>
              <w:top w:val="single" w:sz="2" w:space="0" w:color="000001"/>
              <w:left w:val="single" w:sz="2" w:space="0" w:color="000001"/>
              <w:bottom w:val="single" w:sz="2" w:space="0" w:color="000001"/>
              <w:right w:val="single" w:sz="2" w:space="0" w:color="000001"/>
            </w:tcBorders>
            <w:vAlign w:val="center"/>
          </w:tcPr>
          <w:p>
            <w:pPr>
              <w:pStyle w:val="Normal"/>
              <w:widowControl w:val="false"/>
              <w:jc w:val="center"/>
              <w:rPr>
                <w:rFonts w:ascii="Arial" w:hAnsi="Arial"/>
                <w:b/>
                <w:bCs/>
                <w:sz w:val="16"/>
                <w:szCs w:val="16"/>
              </w:rPr>
            </w:pPr>
            <w:r>
              <w:rPr>
                <w:rFonts w:ascii="Arial" w:hAnsi="Arial"/>
                <w:b/>
                <w:bCs/>
                <w:color w:val="000000"/>
                <w:sz w:val="16"/>
                <w:szCs w:val="16"/>
              </w:rPr>
              <w:t>ARMAZENISTA</w:t>
            </w:r>
          </w:p>
        </w:tc>
      </w:tr>
      <w:tr>
        <w:trPr/>
        <w:tc>
          <w:tcPr>
            <w:tcW w:w="2904" w:type="dxa"/>
            <w:tcBorders>
              <w:left w:val="single" w:sz="2" w:space="0" w:color="000001"/>
              <w:bottom w:val="single" w:sz="2" w:space="0" w:color="000001"/>
            </w:tcBorders>
            <w:vAlign w:val="center"/>
          </w:tcPr>
          <w:p>
            <w:pPr>
              <w:pStyle w:val="Normal"/>
              <w:widowControl w:val="false"/>
              <w:jc w:val="both"/>
              <w:rPr/>
            </w:pPr>
            <w:r>
              <w:rPr>
                <w:rFonts w:ascii="Arial" w:hAnsi="Arial"/>
                <w:b/>
                <w:bCs/>
                <w:color w:val="000000"/>
                <w:sz w:val="16"/>
                <w:szCs w:val="16"/>
              </w:rPr>
              <w:t>Gestão/Unidade:</w:t>
            </w:r>
          </w:p>
        </w:tc>
        <w:tc>
          <w:tcPr>
            <w:tcW w:w="2904" w:type="dxa"/>
            <w:tcBorders>
              <w:left w:val="single" w:sz="2" w:space="0" w:color="000001"/>
              <w:bottom w:val="single" w:sz="2" w:space="0" w:color="000001"/>
            </w:tcBorders>
            <w:vAlign w:val="center"/>
          </w:tcPr>
          <w:p>
            <w:pPr>
              <w:pStyle w:val="Normal"/>
              <w:widowControl w:val="false"/>
              <w:jc w:val="center"/>
              <w:rPr/>
            </w:pPr>
            <w:r>
              <w:rPr>
                <w:rFonts w:ascii="Arial" w:hAnsi="Arial"/>
                <w:color w:val="000000"/>
                <w:sz w:val="16"/>
                <w:szCs w:val="16"/>
              </w:rPr>
              <w:t>0001/170058</w:t>
            </w:r>
          </w:p>
        </w:tc>
        <w:tc>
          <w:tcPr>
            <w:tcW w:w="2904" w:type="dxa"/>
            <w:tcBorders>
              <w:left w:val="single" w:sz="2" w:space="0" w:color="000001"/>
              <w:bottom w:val="single" w:sz="2" w:space="0" w:color="000001"/>
            </w:tcBorders>
            <w:vAlign w:val="center"/>
          </w:tcPr>
          <w:p>
            <w:pPr>
              <w:pStyle w:val="Normal"/>
              <w:widowControl w:val="false"/>
              <w:jc w:val="center"/>
              <w:rPr/>
            </w:pPr>
            <w:r>
              <w:rPr>
                <w:rFonts w:ascii="Arial" w:hAnsi="Arial"/>
                <w:color w:val="000000"/>
                <w:sz w:val="16"/>
                <w:szCs w:val="16"/>
              </w:rPr>
              <w:t>0001/170058</w:t>
            </w:r>
          </w:p>
        </w:tc>
        <w:tc>
          <w:tcPr>
            <w:tcW w:w="2904" w:type="dxa"/>
            <w:tcBorders>
              <w:left w:val="single" w:sz="2" w:space="0" w:color="000001"/>
              <w:bottom w:val="single" w:sz="2" w:space="0" w:color="000001"/>
            </w:tcBorders>
            <w:vAlign w:val="center"/>
          </w:tcPr>
          <w:p>
            <w:pPr>
              <w:pStyle w:val="Normal"/>
              <w:widowControl w:val="false"/>
              <w:jc w:val="center"/>
              <w:rPr/>
            </w:pPr>
            <w:r>
              <w:rPr>
                <w:rFonts w:ascii="Arial" w:hAnsi="Arial"/>
                <w:color w:val="000000"/>
                <w:sz w:val="16"/>
                <w:szCs w:val="16"/>
              </w:rPr>
              <w:t>0001/170058</w:t>
            </w:r>
          </w:p>
        </w:tc>
        <w:tc>
          <w:tcPr>
            <w:tcW w:w="2904" w:type="dxa"/>
            <w:tcBorders>
              <w:left w:val="single" w:sz="2" w:space="0" w:color="000001"/>
              <w:bottom w:val="single" w:sz="2" w:space="0" w:color="000001"/>
              <w:right w:val="single" w:sz="2" w:space="0" w:color="000001"/>
            </w:tcBorders>
            <w:vAlign w:val="center"/>
          </w:tcPr>
          <w:p>
            <w:pPr>
              <w:pStyle w:val="Normal"/>
              <w:widowControl w:val="false"/>
              <w:jc w:val="center"/>
              <w:rPr/>
            </w:pPr>
            <w:r>
              <w:rPr>
                <w:rFonts w:ascii="Arial" w:hAnsi="Arial"/>
                <w:color w:val="000000"/>
                <w:sz w:val="16"/>
                <w:szCs w:val="16"/>
              </w:rPr>
              <w:t>0001/170058</w:t>
            </w:r>
          </w:p>
        </w:tc>
      </w:tr>
      <w:tr>
        <w:trPr/>
        <w:tc>
          <w:tcPr>
            <w:tcW w:w="2904" w:type="dxa"/>
            <w:tcBorders>
              <w:top w:val="single" w:sz="2" w:space="0" w:color="000001"/>
              <w:left w:val="single" w:sz="2" w:space="0" w:color="000001"/>
              <w:bottom w:val="single" w:sz="2" w:space="0" w:color="000001"/>
            </w:tcBorders>
            <w:vAlign w:val="center"/>
          </w:tcPr>
          <w:p>
            <w:pPr>
              <w:pStyle w:val="Normal"/>
              <w:widowControl w:val="false"/>
              <w:jc w:val="both"/>
              <w:rPr/>
            </w:pPr>
            <w:r>
              <w:rPr>
                <w:rFonts w:ascii="Arial" w:hAnsi="Arial"/>
                <w:b/>
                <w:bCs/>
                <w:color w:val="000000"/>
                <w:sz w:val="16"/>
                <w:szCs w:val="16"/>
              </w:rPr>
              <w:t>Fonte:</w:t>
            </w:r>
          </w:p>
        </w:tc>
        <w:tc>
          <w:tcPr>
            <w:tcW w:w="2904" w:type="dxa"/>
            <w:tcBorders>
              <w:top w:val="single" w:sz="2" w:space="0" w:color="000001"/>
              <w:left w:val="single" w:sz="2" w:space="0" w:color="000001"/>
              <w:bottom w:val="single" w:sz="2" w:space="0" w:color="000001"/>
            </w:tcBorders>
            <w:vAlign w:val="center"/>
          </w:tcPr>
          <w:p>
            <w:pPr>
              <w:pStyle w:val="Normal"/>
              <w:widowControl w:val="false"/>
              <w:jc w:val="center"/>
              <w:rPr/>
            </w:pPr>
            <w:r>
              <w:rPr>
                <w:rFonts w:ascii="Arial" w:hAnsi="Arial"/>
                <w:color w:val="000000"/>
                <w:sz w:val="16"/>
                <w:szCs w:val="16"/>
              </w:rPr>
              <w:t>1032000000</w:t>
            </w:r>
          </w:p>
        </w:tc>
        <w:tc>
          <w:tcPr>
            <w:tcW w:w="2904" w:type="dxa"/>
            <w:tcBorders>
              <w:top w:val="single" w:sz="2" w:space="0" w:color="000001"/>
              <w:left w:val="single" w:sz="2" w:space="0" w:color="000001"/>
              <w:bottom w:val="single" w:sz="2" w:space="0" w:color="000001"/>
            </w:tcBorders>
            <w:vAlign w:val="center"/>
          </w:tcPr>
          <w:p>
            <w:pPr>
              <w:pStyle w:val="Normal"/>
              <w:widowControl w:val="false"/>
              <w:jc w:val="center"/>
              <w:rPr/>
            </w:pPr>
            <w:r>
              <w:rPr>
                <w:rFonts w:ascii="Arial" w:hAnsi="Arial"/>
                <w:color w:val="000000"/>
                <w:sz w:val="16"/>
                <w:szCs w:val="16"/>
              </w:rPr>
              <w:t>1032000000</w:t>
            </w:r>
          </w:p>
        </w:tc>
        <w:tc>
          <w:tcPr>
            <w:tcW w:w="2904" w:type="dxa"/>
            <w:tcBorders>
              <w:top w:val="single" w:sz="2" w:space="0" w:color="000001"/>
              <w:left w:val="single" w:sz="2" w:space="0" w:color="000001"/>
              <w:bottom w:val="single" w:sz="2" w:space="0" w:color="000001"/>
            </w:tcBorders>
            <w:vAlign w:val="center"/>
          </w:tcPr>
          <w:p>
            <w:pPr>
              <w:pStyle w:val="Normal"/>
              <w:widowControl w:val="false"/>
              <w:jc w:val="center"/>
              <w:rPr/>
            </w:pPr>
            <w:r>
              <w:rPr>
                <w:rFonts w:ascii="Arial" w:hAnsi="Arial"/>
                <w:color w:val="000000"/>
                <w:sz w:val="16"/>
                <w:szCs w:val="16"/>
              </w:rPr>
              <w:t>1032000000</w:t>
            </w:r>
          </w:p>
        </w:tc>
        <w:tc>
          <w:tcPr>
            <w:tcW w:w="2904" w:type="dxa"/>
            <w:tcBorders>
              <w:top w:val="single" w:sz="2" w:space="0" w:color="000001"/>
              <w:left w:val="single" w:sz="2" w:space="0" w:color="000001"/>
              <w:bottom w:val="single" w:sz="2" w:space="0" w:color="000001"/>
              <w:right w:val="single" w:sz="2" w:space="0" w:color="000001"/>
            </w:tcBorders>
            <w:vAlign w:val="center"/>
          </w:tcPr>
          <w:p>
            <w:pPr>
              <w:pStyle w:val="Normal"/>
              <w:widowControl w:val="false"/>
              <w:jc w:val="center"/>
              <w:rPr/>
            </w:pPr>
            <w:r>
              <w:rPr>
                <w:rFonts w:ascii="Arial" w:hAnsi="Arial"/>
                <w:color w:val="000000"/>
                <w:sz w:val="16"/>
                <w:szCs w:val="16"/>
              </w:rPr>
              <w:t>1032000000</w:t>
            </w:r>
          </w:p>
        </w:tc>
      </w:tr>
      <w:tr>
        <w:trPr/>
        <w:tc>
          <w:tcPr>
            <w:tcW w:w="2904" w:type="dxa"/>
            <w:tcBorders>
              <w:top w:val="single" w:sz="2" w:space="0" w:color="000001"/>
              <w:left w:val="single" w:sz="2" w:space="0" w:color="000001"/>
              <w:bottom w:val="single" w:sz="2" w:space="0" w:color="000001"/>
            </w:tcBorders>
            <w:vAlign w:val="center"/>
          </w:tcPr>
          <w:p>
            <w:pPr>
              <w:pStyle w:val="Normal"/>
              <w:widowControl w:val="false"/>
              <w:jc w:val="both"/>
              <w:rPr/>
            </w:pPr>
            <w:r>
              <w:rPr>
                <w:rFonts w:ascii="Arial" w:hAnsi="Arial"/>
                <w:b/>
                <w:bCs/>
                <w:color w:val="000000"/>
                <w:sz w:val="16"/>
                <w:szCs w:val="16"/>
              </w:rPr>
              <w:t>Programa de Trabalho:</w:t>
            </w:r>
          </w:p>
        </w:tc>
        <w:tc>
          <w:tcPr>
            <w:tcW w:w="2904" w:type="dxa"/>
            <w:tcBorders>
              <w:top w:val="single" w:sz="2" w:space="0" w:color="000001"/>
              <w:left w:val="single" w:sz="2" w:space="0" w:color="000001"/>
              <w:bottom w:val="single" w:sz="2" w:space="0" w:color="000001"/>
            </w:tcBorders>
            <w:vAlign w:val="center"/>
          </w:tcPr>
          <w:p>
            <w:pPr>
              <w:pStyle w:val="Normal"/>
              <w:widowControl w:val="false"/>
              <w:jc w:val="center"/>
              <w:rPr/>
            </w:pPr>
            <w:r>
              <w:rPr>
                <w:rFonts w:ascii="Arial" w:hAnsi="Arial"/>
                <w:color w:val="000000"/>
                <w:sz w:val="16"/>
                <w:szCs w:val="16"/>
              </w:rPr>
              <w:t>04.122.0032.2000.0001</w:t>
            </w:r>
          </w:p>
        </w:tc>
        <w:tc>
          <w:tcPr>
            <w:tcW w:w="2904" w:type="dxa"/>
            <w:tcBorders>
              <w:top w:val="single" w:sz="2" w:space="0" w:color="000001"/>
              <w:left w:val="single" w:sz="2" w:space="0" w:color="000001"/>
              <w:bottom w:val="single" w:sz="2" w:space="0" w:color="000001"/>
            </w:tcBorders>
            <w:vAlign w:val="center"/>
          </w:tcPr>
          <w:p>
            <w:pPr>
              <w:pStyle w:val="Normal"/>
              <w:widowControl w:val="false"/>
              <w:jc w:val="center"/>
              <w:rPr/>
            </w:pPr>
            <w:r>
              <w:rPr>
                <w:rFonts w:ascii="Arial" w:hAnsi="Arial"/>
                <w:color w:val="000000"/>
                <w:sz w:val="16"/>
                <w:szCs w:val="16"/>
              </w:rPr>
              <w:t>04.122.0032.2000.0001</w:t>
            </w:r>
          </w:p>
        </w:tc>
        <w:tc>
          <w:tcPr>
            <w:tcW w:w="2904" w:type="dxa"/>
            <w:tcBorders>
              <w:top w:val="single" w:sz="2" w:space="0" w:color="000001"/>
              <w:left w:val="single" w:sz="2" w:space="0" w:color="000001"/>
              <w:bottom w:val="single" w:sz="2" w:space="0" w:color="000001"/>
            </w:tcBorders>
            <w:vAlign w:val="center"/>
          </w:tcPr>
          <w:p>
            <w:pPr>
              <w:pStyle w:val="Normal"/>
              <w:widowControl w:val="false"/>
              <w:jc w:val="center"/>
              <w:rPr/>
            </w:pPr>
            <w:r>
              <w:rPr>
                <w:rFonts w:ascii="Arial" w:hAnsi="Arial"/>
                <w:color w:val="000000"/>
                <w:sz w:val="16"/>
                <w:szCs w:val="16"/>
              </w:rPr>
              <w:t>04.122.0032.2000.0001</w:t>
            </w:r>
          </w:p>
        </w:tc>
        <w:tc>
          <w:tcPr>
            <w:tcW w:w="2904" w:type="dxa"/>
            <w:tcBorders>
              <w:top w:val="single" w:sz="2" w:space="0" w:color="000001"/>
              <w:left w:val="single" w:sz="2" w:space="0" w:color="000001"/>
              <w:bottom w:val="single" w:sz="2" w:space="0" w:color="000001"/>
              <w:right w:val="single" w:sz="2" w:space="0" w:color="000001"/>
            </w:tcBorders>
            <w:vAlign w:val="center"/>
          </w:tcPr>
          <w:p>
            <w:pPr>
              <w:pStyle w:val="Normal"/>
              <w:widowControl w:val="false"/>
              <w:jc w:val="center"/>
              <w:rPr/>
            </w:pPr>
            <w:r>
              <w:rPr>
                <w:rFonts w:ascii="Arial" w:hAnsi="Arial"/>
                <w:color w:val="000000"/>
                <w:sz w:val="16"/>
                <w:szCs w:val="16"/>
              </w:rPr>
              <w:t>04.122.0032.2000.0001</w:t>
            </w:r>
          </w:p>
        </w:tc>
      </w:tr>
      <w:tr>
        <w:trPr/>
        <w:tc>
          <w:tcPr>
            <w:tcW w:w="2904" w:type="dxa"/>
            <w:tcBorders>
              <w:top w:val="single" w:sz="2" w:space="0" w:color="000001"/>
              <w:left w:val="single" w:sz="2" w:space="0" w:color="000001"/>
              <w:bottom w:val="single" w:sz="2" w:space="0" w:color="000001"/>
            </w:tcBorders>
            <w:vAlign w:val="center"/>
          </w:tcPr>
          <w:p>
            <w:pPr>
              <w:pStyle w:val="Normal"/>
              <w:widowControl w:val="false"/>
              <w:jc w:val="both"/>
              <w:rPr/>
            </w:pPr>
            <w:r>
              <w:rPr>
                <w:rFonts w:ascii="Arial" w:hAnsi="Arial"/>
                <w:color w:val="000000"/>
                <w:sz w:val="16"/>
                <w:szCs w:val="16"/>
              </w:rPr>
              <w:t>Natureza de Despesa:</w:t>
            </w:r>
          </w:p>
        </w:tc>
        <w:tc>
          <w:tcPr>
            <w:tcW w:w="2904" w:type="dxa"/>
            <w:tcBorders>
              <w:top w:val="single" w:sz="2" w:space="0" w:color="000001"/>
              <w:left w:val="single" w:sz="2" w:space="0" w:color="000001"/>
              <w:bottom w:val="single" w:sz="2" w:space="0" w:color="000001"/>
            </w:tcBorders>
            <w:vAlign w:val="center"/>
          </w:tcPr>
          <w:p>
            <w:pPr>
              <w:pStyle w:val="Normal"/>
              <w:widowControl w:val="false"/>
              <w:jc w:val="center"/>
              <w:rPr/>
            </w:pPr>
            <w:r>
              <w:rPr>
                <w:rFonts w:ascii="Arial" w:hAnsi="Arial"/>
                <w:color w:val="000000"/>
                <w:sz w:val="16"/>
                <w:szCs w:val="16"/>
              </w:rPr>
              <w:t>339037</w:t>
            </w:r>
          </w:p>
        </w:tc>
        <w:tc>
          <w:tcPr>
            <w:tcW w:w="2904" w:type="dxa"/>
            <w:tcBorders>
              <w:top w:val="single" w:sz="2" w:space="0" w:color="000001"/>
              <w:left w:val="single" w:sz="2" w:space="0" w:color="000001"/>
              <w:bottom w:val="single" w:sz="2" w:space="0" w:color="000001"/>
            </w:tcBorders>
            <w:vAlign w:val="center"/>
          </w:tcPr>
          <w:p>
            <w:pPr>
              <w:pStyle w:val="Normal"/>
              <w:widowControl w:val="false"/>
              <w:jc w:val="center"/>
              <w:rPr/>
            </w:pPr>
            <w:r>
              <w:rPr>
                <w:rFonts w:ascii="Arial" w:hAnsi="Arial"/>
                <w:color w:val="000000"/>
                <w:sz w:val="16"/>
                <w:szCs w:val="16"/>
              </w:rPr>
              <w:t>339037</w:t>
            </w:r>
          </w:p>
        </w:tc>
        <w:tc>
          <w:tcPr>
            <w:tcW w:w="2904" w:type="dxa"/>
            <w:tcBorders>
              <w:top w:val="single" w:sz="2" w:space="0" w:color="000001"/>
              <w:left w:val="single" w:sz="2" w:space="0" w:color="000001"/>
              <w:bottom w:val="single" w:sz="2" w:space="0" w:color="000001"/>
            </w:tcBorders>
            <w:vAlign w:val="center"/>
          </w:tcPr>
          <w:p>
            <w:pPr>
              <w:pStyle w:val="Normal"/>
              <w:widowControl w:val="false"/>
              <w:jc w:val="center"/>
              <w:rPr/>
            </w:pPr>
            <w:r>
              <w:rPr>
                <w:rFonts w:ascii="Arial" w:hAnsi="Arial"/>
                <w:color w:val="000000"/>
                <w:sz w:val="16"/>
                <w:szCs w:val="16"/>
              </w:rPr>
              <w:t>339037</w:t>
            </w:r>
          </w:p>
        </w:tc>
        <w:tc>
          <w:tcPr>
            <w:tcW w:w="2904" w:type="dxa"/>
            <w:tcBorders>
              <w:top w:val="single" w:sz="2" w:space="0" w:color="000001"/>
              <w:left w:val="single" w:sz="2" w:space="0" w:color="000001"/>
              <w:bottom w:val="single" w:sz="2" w:space="0" w:color="000001"/>
              <w:right w:val="single" w:sz="2" w:space="0" w:color="000001"/>
            </w:tcBorders>
            <w:vAlign w:val="center"/>
          </w:tcPr>
          <w:p>
            <w:pPr>
              <w:pStyle w:val="Normal"/>
              <w:widowControl w:val="false"/>
              <w:jc w:val="center"/>
              <w:rPr/>
            </w:pPr>
            <w:r>
              <w:rPr>
                <w:rFonts w:ascii="Arial" w:hAnsi="Arial"/>
                <w:color w:val="000000"/>
                <w:sz w:val="16"/>
                <w:szCs w:val="16"/>
              </w:rPr>
              <w:t>339037</w:t>
            </w:r>
          </w:p>
        </w:tc>
      </w:tr>
      <w:tr>
        <w:trPr/>
        <w:tc>
          <w:tcPr>
            <w:tcW w:w="2904" w:type="dxa"/>
            <w:tcBorders>
              <w:top w:val="single" w:sz="2" w:space="0" w:color="000001"/>
              <w:left w:val="single" w:sz="2" w:space="0" w:color="000001"/>
              <w:bottom w:val="single" w:sz="2" w:space="0" w:color="000001"/>
            </w:tcBorders>
            <w:vAlign w:val="center"/>
          </w:tcPr>
          <w:p>
            <w:pPr>
              <w:pStyle w:val="Normal"/>
              <w:widowControl w:val="false"/>
              <w:jc w:val="both"/>
              <w:rPr/>
            </w:pPr>
            <w:r>
              <w:rPr>
                <w:rFonts w:ascii="Arial" w:hAnsi="Arial"/>
                <w:color w:val="000000"/>
                <w:sz w:val="16"/>
                <w:szCs w:val="16"/>
              </w:rPr>
              <w:t>Subitem de natureza de despesa:</w:t>
            </w:r>
          </w:p>
        </w:tc>
        <w:tc>
          <w:tcPr>
            <w:tcW w:w="2904" w:type="dxa"/>
            <w:tcBorders>
              <w:top w:val="single" w:sz="2" w:space="0" w:color="000001"/>
              <w:left w:val="single" w:sz="2" w:space="0" w:color="000001"/>
              <w:bottom w:val="single" w:sz="2" w:space="0" w:color="000001"/>
            </w:tcBorders>
            <w:vAlign w:val="center"/>
          </w:tcPr>
          <w:p>
            <w:pPr>
              <w:pStyle w:val="Normal"/>
              <w:widowControl w:val="false"/>
              <w:jc w:val="center"/>
              <w:rPr/>
            </w:pPr>
            <w:r>
              <w:rPr>
                <w:rFonts w:ascii="Arial" w:hAnsi="Arial"/>
                <w:color w:val="000000"/>
                <w:sz w:val="16"/>
                <w:szCs w:val="16"/>
              </w:rPr>
              <w:t>01</w:t>
            </w:r>
          </w:p>
        </w:tc>
        <w:tc>
          <w:tcPr>
            <w:tcW w:w="2904" w:type="dxa"/>
            <w:tcBorders>
              <w:top w:val="single" w:sz="2" w:space="0" w:color="000001"/>
              <w:left w:val="single" w:sz="2" w:space="0" w:color="000001"/>
              <w:bottom w:val="single" w:sz="2" w:space="0" w:color="000001"/>
            </w:tcBorders>
            <w:vAlign w:val="center"/>
          </w:tcPr>
          <w:p>
            <w:pPr>
              <w:pStyle w:val="Normal"/>
              <w:widowControl w:val="false"/>
              <w:jc w:val="center"/>
              <w:rPr/>
            </w:pPr>
            <w:r>
              <w:rPr>
                <w:rFonts w:ascii="Arial" w:hAnsi="Arial"/>
                <w:color w:val="000000"/>
                <w:sz w:val="16"/>
                <w:szCs w:val="16"/>
              </w:rPr>
              <w:t>01</w:t>
            </w:r>
          </w:p>
        </w:tc>
        <w:tc>
          <w:tcPr>
            <w:tcW w:w="2904" w:type="dxa"/>
            <w:tcBorders>
              <w:top w:val="single" w:sz="2" w:space="0" w:color="000001"/>
              <w:left w:val="single" w:sz="2" w:space="0" w:color="000001"/>
              <w:bottom w:val="single" w:sz="2" w:space="0" w:color="000001"/>
            </w:tcBorders>
            <w:vAlign w:val="center"/>
          </w:tcPr>
          <w:p>
            <w:pPr>
              <w:pStyle w:val="Normal"/>
              <w:widowControl w:val="false"/>
              <w:jc w:val="center"/>
              <w:rPr/>
            </w:pPr>
            <w:r>
              <w:rPr>
                <w:rFonts w:ascii="Arial" w:hAnsi="Arial"/>
                <w:color w:val="000000"/>
                <w:sz w:val="16"/>
                <w:szCs w:val="16"/>
              </w:rPr>
              <w:t>05</w:t>
            </w:r>
          </w:p>
        </w:tc>
        <w:tc>
          <w:tcPr>
            <w:tcW w:w="2904" w:type="dxa"/>
            <w:tcBorders>
              <w:top w:val="single" w:sz="2" w:space="0" w:color="000001"/>
              <w:left w:val="single" w:sz="2" w:space="0" w:color="000001"/>
              <w:bottom w:val="single" w:sz="2" w:space="0" w:color="000001"/>
              <w:right w:val="single" w:sz="2" w:space="0" w:color="000001"/>
            </w:tcBorders>
            <w:vAlign w:val="center"/>
          </w:tcPr>
          <w:p>
            <w:pPr>
              <w:pStyle w:val="Normal"/>
              <w:widowControl w:val="false"/>
              <w:jc w:val="center"/>
              <w:rPr/>
            </w:pPr>
            <w:r>
              <w:rPr>
                <w:rFonts w:ascii="Arial" w:hAnsi="Arial"/>
                <w:color w:val="000000"/>
                <w:sz w:val="16"/>
                <w:szCs w:val="16"/>
              </w:rPr>
              <w:t>01</w:t>
            </w:r>
          </w:p>
        </w:tc>
      </w:tr>
      <w:tr>
        <w:trPr/>
        <w:tc>
          <w:tcPr>
            <w:tcW w:w="2904" w:type="dxa"/>
            <w:tcBorders>
              <w:top w:val="single" w:sz="2" w:space="0" w:color="000001"/>
              <w:left w:val="single" w:sz="2" w:space="0" w:color="000001"/>
              <w:bottom w:val="single" w:sz="2" w:space="0" w:color="000001"/>
            </w:tcBorders>
            <w:vAlign w:val="center"/>
          </w:tcPr>
          <w:p>
            <w:pPr>
              <w:pStyle w:val="Normal"/>
              <w:widowControl w:val="false"/>
              <w:jc w:val="both"/>
              <w:rPr/>
            </w:pPr>
            <w:r>
              <w:rPr>
                <w:rFonts w:ascii="Arial" w:hAnsi="Arial"/>
                <w:b/>
                <w:bCs/>
                <w:color w:val="000000"/>
                <w:sz w:val="16"/>
                <w:szCs w:val="16"/>
              </w:rPr>
              <w:t>PI:</w:t>
            </w:r>
          </w:p>
        </w:tc>
        <w:tc>
          <w:tcPr>
            <w:tcW w:w="2904" w:type="dxa"/>
            <w:tcBorders>
              <w:top w:val="single" w:sz="2" w:space="0" w:color="000001"/>
              <w:left w:val="single" w:sz="2" w:space="0" w:color="000001"/>
              <w:bottom w:val="single" w:sz="2" w:space="0" w:color="000001"/>
            </w:tcBorders>
            <w:vAlign w:val="center"/>
          </w:tcPr>
          <w:p>
            <w:pPr>
              <w:pStyle w:val="Normal"/>
              <w:widowControl w:val="false"/>
              <w:jc w:val="center"/>
              <w:rPr/>
            </w:pPr>
            <w:r>
              <w:rPr>
                <w:rFonts w:ascii="Arial" w:hAnsi="Arial"/>
                <w:color w:val="000000"/>
                <w:sz w:val="16"/>
                <w:szCs w:val="16"/>
              </w:rPr>
              <w:t>PIUAPOIO</w:t>
            </w:r>
          </w:p>
        </w:tc>
        <w:tc>
          <w:tcPr>
            <w:tcW w:w="2904" w:type="dxa"/>
            <w:tcBorders>
              <w:top w:val="single" w:sz="2" w:space="0" w:color="000001"/>
              <w:left w:val="single" w:sz="2" w:space="0" w:color="000001"/>
              <w:bottom w:val="single" w:sz="2" w:space="0" w:color="000001"/>
            </w:tcBorders>
            <w:vAlign w:val="center"/>
          </w:tcPr>
          <w:p>
            <w:pPr>
              <w:pStyle w:val="Normal"/>
              <w:widowControl w:val="false"/>
              <w:jc w:val="center"/>
              <w:rPr/>
            </w:pPr>
            <w:r>
              <w:rPr>
                <w:rFonts w:ascii="Arial" w:hAnsi="Arial"/>
                <w:color w:val="000000"/>
                <w:sz w:val="16"/>
                <w:szCs w:val="16"/>
              </w:rPr>
              <w:t>OUTRCUSTEIO</w:t>
            </w:r>
          </w:p>
        </w:tc>
        <w:tc>
          <w:tcPr>
            <w:tcW w:w="2904" w:type="dxa"/>
            <w:tcBorders>
              <w:top w:val="single" w:sz="2" w:space="0" w:color="000001"/>
              <w:left w:val="single" w:sz="2" w:space="0" w:color="000001"/>
              <w:bottom w:val="single" w:sz="2" w:space="0" w:color="000001"/>
            </w:tcBorders>
            <w:vAlign w:val="center"/>
          </w:tcPr>
          <w:p>
            <w:pPr>
              <w:pStyle w:val="Normal"/>
              <w:widowControl w:val="false"/>
              <w:jc w:val="center"/>
              <w:rPr/>
            </w:pPr>
            <w:r>
              <w:rPr>
                <w:rFonts w:ascii="Arial" w:hAnsi="Arial"/>
                <w:color w:val="000000"/>
                <w:sz w:val="16"/>
                <w:szCs w:val="16"/>
              </w:rPr>
              <w:t>OUTRCUSTEIO</w:t>
            </w:r>
          </w:p>
        </w:tc>
        <w:tc>
          <w:tcPr>
            <w:tcW w:w="2904" w:type="dxa"/>
            <w:tcBorders>
              <w:top w:val="single" w:sz="2" w:space="0" w:color="000001"/>
              <w:left w:val="single" w:sz="2" w:space="0" w:color="000001"/>
              <w:bottom w:val="single" w:sz="2" w:space="0" w:color="000001"/>
              <w:right w:val="single" w:sz="2" w:space="0" w:color="000001"/>
            </w:tcBorders>
            <w:vAlign w:val="center"/>
          </w:tcPr>
          <w:p>
            <w:pPr>
              <w:pStyle w:val="Normal"/>
              <w:widowControl w:val="false"/>
              <w:jc w:val="center"/>
              <w:rPr/>
            </w:pPr>
            <w:r>
              <w:rPr>
                <w:rFonts w:ascii="Arial" w:hAnsi="Arial"/>
                <w:color w:val="000000"/>
                <w:sz w:val="16"/>
                <w:szCs w:val="16"/>
              </w:rPr>
              <w:t>PIUARMAZENA</w:t>
            </w:r>
          </w:p>
        </w:tc>
      </w:tr>
      <w:tr>
        <w:trPr/>
        <w:tc>
          <w:tcPr>
            <w:tcW w:w="14520" w:type="dxa"/>
            <w:gridSpan w:val="5"/>
            <w:tcBorders>
              <w:top w:val="single" w:sz="2" w:space="0" w:color="000001"/>
              <w:left w:val="single" w:sz="2" w:space="0" w:color="000001"/>
              <w:bottom w:val="single" w:sz="2" w:space="0" w:color="000001"/>
              <w:right w:val="single" w:sz="2" w:space="0" w:color="000001"/>
            </w:tcBorders>
            <w:vAlign w:val="center"/>
          </w:tcPr>
          <w:p>
            <w:pPr>
              <w:pStyle w:val="Normal"/>
              <w:widowControl w:val="false"/>
              <w:jc w:val="both"/>
              <w:rPr/>
            </w:pPr>
            <w:r>
              <w:rPr>
                <w:rFonts w:ascii="Arial" w:hAnsi="Arial"/>
                <w:color w:val="000000"/>
                <w:sz w:val="16"/>
                <w:szCs w:val="16"/>
              </w:rPr>
              <w:t>As informações foram obtidas conforme e-mails enviados aos setores DITAB/COFIC/COPOL e SAOFI/DIPOL/SRRF04, fls. 332/335 do processo.</w:t>
            </w:r>
          </w:p>
        </w:tc>
      </w:tr>
    </w:tbl>
    <w:p>
      <w:pPr>
        <w:pStyle w:val="Nvel2-Red"/>
        <w:numPr>
          <w:ilvl w:val="1"/>
          <w:numId w:val="3"/>
        </w:numPr>
        <w:ind w:hanging="0" w:left="0"/>
        <w:rPr/>
      </w:pPr>
      <w:r>
        <w:rPr/>
        <w:t>A dotação relativa aos exercícios financeiros subsequentes será indicada após aprovação da Lei Orçamentária respectiva e liberação dos créditos correspondentes, mediante apostilamento.</w:t>
      </w:r>
      <w:bookmarkEnd w:id="0"/>
    </w:p>
    <w:p>
      <w:pPr>
        <w:pStyle w:val="Nivel01"/>
        <w:numPr>
          <w:ilvl w:val="0"/>
          <w:numId w:val="3"/>
        </w:numPr>
        <w:ind w:hanging="360" w:left="360"/>
        <w:rPr/>
      </w:pPr>
      <w:r>
        <w:rPr>
          <w:rFonts w:eastAsia="Arial"/>
        </w:rPr>
        <w:t>APÊNDICES</w:t>
      </w:r>
    </w:p>
    <w:p>
      <w:pPr>
        <w:pStyle w:val="Nivel2"/>
        <w:numPr>
          <w:ilvl w:val="1"/>
          <w:numId w:val="3"/>
        </w:numPr>
        <w:ind w:hanging="0" w:left="0"/>
        <w:rPr/>
      </w:pPr>
      <w:r>
        <w:rPr/>
        <w:t>Integram este Termo de Referência, para todos os fins e efeitos, os seguintes apêndices:</w:t>
      </w:r>
    </w:p>
    <w:p>
      <w:pPr>
        <w:pStyle w:val="Nvel3-R"/>
        <w:numPr>
          <w:ilvl w:val="2"/>
          <w:numId w:val="3"/>
        </w:numPr>
        <w:ind w:hanging="0" w:left="284"/>
        <w:rPr/>
      </w:pPr>
      <w:r>
        <w:rPr/>
        <w:t>Apêndice A – Estudo Técnico Preliminar;</w:t>
      </w:r>
    </w:p>
    <w:p>
      <w:pPr>
        <w:pStyle w:val="Nvel3-R"/>
        <w:numPr>
          <w:ilvl w:val="2"/>
          <w:numId w:val="3"/>
        </w:numPr>
        <w:ind w:hanging="0" w:left="284"/>
        <w:rPr/>
      </w:pPr>
      <w:r>
        <w:rPr/>
        <w:t>Apêndice B – Modelo de Execução do Objeto – Motorista, Auxiliar de Carga e Descarga, Copeiro e Recepcionista (DRF/Maceió e Unidades Jurisdicionadas);</w:t>
      </w:r>
    </w:p>
    <w:p>
      <w:pPr>
        <w:pStyle w:val="Nvel3-R"/>
        <w:numPr>
          <w:ilvl w:val="2"/>
          <w:numId w:val="3"/>
        </w:numPr>
        <w:ind w:hanging="0" w:left="284"/>
        <w:rPr/>
      </w:pPr>
      <w:r>
        <w:rPr/>
        <w:t>Apêndice C – Modelo de Execução do Objeto – Recepcionista (Projeto APA);</w:t>
      </w:r>
    </w:p>
    <w:p>
      <w:pPr>
        <w:pStyle w:val="Nvel3-R"/>
        <w:numPr>
          <w:ilvl w:val="2"/>
          <w:numId w:val="3"/>
        </w:numPr>
        <w:ind w:hanging="0" w:left="284"/>
        <w:rPr/>
      </w:pPr>
      <w:r>
        <w:rPr/>
        <w:t>Apêndice D – Distribuição dos Postos de Recepcionistas – Projeto APA;</w:t>
      </w:r>
    </w:p>
    <w:p>
      <w:pPr>
        <w:pStyle w:val="Nvel3-R"/>
        <w:numPr>
          <w:ilvl w:val="2"/>
          <w:numId w:val="3"/>
        </w:numPr>
        <w:ind w:hanging="0" w:left="284"/>
        <w:rPr/>
      </w:pPr>
      <w:r>
        <w:rPr/>
        <w:t>Apêndice E – Instrumento de Medição de Resultados (IMR);</w:t>
      </w:r>
    </w:p>
    <w:p>
      <w:pPr>
        <w:pStyle w:val="Nvel3-R"/>
        <w:numPr>
          <w:ilvl w:val="2"/>
          <w:numId w:val="3"/>
        </w:numPr>
        <w:ind w:hanging="0" w:left="284"/>
        <w:rPr/>
      </w:pPr>
      <w:r>
        <w:rPr/>
        <w:t>Apêndice F – Modelo de Declaração de Contratos Firmados com a Iniciativa Privada e a Administração Pública;</w:t>
      </w:r>
    </w:p>
    <w:p>
      <w:pPr>
        <w:pStyle w:val="Nvel3-R"/>
        <w:numPr>
          <w:ilvl w:val="2"/>
          <w:numId w:val="3"/>
        </w:numPr>
        <w:ind w:hanging="0" w:left="284"/>
        <w:rPr/>
      </w:pPr>
      <w:r>
        <w:rPr/>
        <w:t>Apêndice G – Modelo de Execução do Objeto - Motorista - DRF Caruaru;</w:t>
      </w:r>
    </w:p>
    <w:p>
      <w:pPr>
        <w:pStyle w:val="Nvel3-R"/>
        <w:numPr>
          <w:ilvl w:val="2"/>
          <w:numId w:val="3"/>
        </w:numPr>
        <w:ind w:hanging="0" w:left="284"/>
        <w:rPr/>
      </w:pPr>
      <w:r>
        <w:rPr/>
        <w:t>Apêndice H – Modelo de Execução do Objeto - Gerente de Depósito e Armazenista – DMA;</w:t>
      </w:r>
    </w:p>
    <w:p>
      <w:pPr>
        <w:pStyle w:val="Nvel3-R"/>
        <w:numPr>
          <w:ilvl w:val="2"/>
          <w:numId w:val="3"/>
        </w:numPr>
        <w:ind w:hanging="0" w:left="284"/>
        <w:rPr/>
      </w:pPr>
      <w:r>
        <w:rPr/>
        <w:t>Apêndice I – Modelo de Execução do Objeto - Assistente de Ouvidoria – SAVID;</w:t>
      </w:r>
    </w:p>
    <w:p>
      <w:pPr>
        <w:pStyle w:val="Nvel3-R"/>
        <w:numPr>
          <w:ilvl w:val="2"/>
          <w:numId w:val="3"/>
        </w:numPr>
        <w:ind w:hanging="0" w:left="284"/>
        <w:rPr/>
      </w:pPr>
      <w:r>
        <w:rPr/>
        <w:t>Apêndice J – Modelo de Execução do Objeto - Motorista - DRF  João Pessoa</w:t>
      </w:r>
      <w:r>
        <w:rPr>
          <w:rFonts w:eastAsia="" w:cs="Arial" w:eastAsiaTheme="minorEastAsia"/>
          <w:color w:val="000000"/>
          <w:kern w:val="0"/>
          <w:sz w:val="20"/>
          <w:szCs w:val="24"/>
          <w:shd w:fill="auto" w:val="clear"/>
          <w:lang w:val="pt-BR" w:eastAsia="pt-BR" w:bidi="ar-SA"/>
        </w:rPr>
        <w:t>.</w:t>
      </w:r>
    </w:p>
    <w:p>
      <w:pPr>
        <w:pStyle w:val="Nivel01"/>
        <w:numPr>
          <w:ilvl w:val="0"/>
          <w:numId w:val="3"/>
        </w:numPr>
        <w:ind w:hanging="360" w:left="360"/>
        <w:rPr/>
      </w:pPr>
      <w:r>
        <w:rPr>
          <w:rFonts w:eastAsia="Arial"/>
        </w:rPr>
        <w:t>APROVAÇÃO PELO SETOR DEMANDANTE</w:t>
      </w:r>
    </w:p>
    <w:p>
      <w:pPr>
        <w:pStyle w:val="Nivel2"/>
        <w:numPr>
          <w:ilvl w:val="1"/>
          <w:numId w:val="3"/>
        </w:numPr>
        <w:ind w:hanging="0" w:left="0"/>
        <w:rPr/>
      </w:pPr>
      <w:r>
        <w:rPr>
          <w:color w:val="000000"/>
        </w:rPr>
        <w:t>Nos termos do art. 29, § 2º, da Instrução Normativa SEGES/MP nº 05, de 26 de maio de 2017, o Termo de Referência cumpre com os requisitos solicitados na Demanda.</w:t>
      </w:r>
    </w:p>
    <w:tbl>
      <w:tblPr>
        <w:tblW w:w="5000" w:type="pct"/>
        <w:jc w:val="left"/>
        <w:tblInd w:w="55" w:type="dxa"/>
        <w:tblLayout w:type="fixed"/>
        <w:tblCellMar>
          <w:top w:w="55" w:type="dxa"/>
          <w:left w:w="55" w:type="dxa"/>
          <w:bottom w:w="55" w:type="dxa"/>
          <w:right w:w="55" w:type="dxa"/>
        </w:tblCellMar>
        <w:tblLook w:firstRow="1" w:noVBand="1" w:lastRow="0" w:firstColumn="1" w:lastColumn="0" w:noHBand="0" w:val="04a0"/>
      </w:tblPr>
      <w:tblGrid>
        <w:gridCol w:w="4854"/>
        <w:gridCol w:w="4859"/>
        <w:gridCol w:w="4857"/>
      </w:tblGrid>
      <w:tr>
        <w:trPr/>
        <w:tc>
          <w:tcPr>
            <w:tcW w:w="4854" w:type="dxa"/>
            <w:tcBorders/>
          </w:tcPr>
          <w:p>
            <w:pPr>
              <w:pStyle w:val="Contedodatabela"/>
              <w:widowControl w:val="false"/>
              <w:jc w:val="center"/>
              <w:rPr>
                <w:rFonts w:ascii="Arial" w:hAnsi="Arial"/>
                <w:sz w:val="16"/>
                <w:szCs w:val="16"/>
              </w:rPr>
            </w:pPr>
            <w:r>
              <w:rPr>
                <w:rFonts w:ascii="Arial" w:hAnsi="Arial"/>
                <w:sz w:val="16"/>
                <w:szCs w:val="16"/>
              </w:rPr>
              <w:t>Assinado e datado digitalmente</w:t>
            </w:r>
          </w:p>
          <w:p>
            <w:pPr>
              <w:pStyle w:val="Contedodatabela"/>
              <w:widowControl w:val="false"/>
              <w:jc w:val="center"/>
              <w:rPr>
                <w:rFonts w:ascii="Arial" w:hAnsi="Arial"/>
                <w:sz w:val="16"/>
                <w:szCs w:val="16"/>
              </w:rPr>
            </w:pPr>
            <w:r>
              <w:rPr>
                <w:rFonts w:ascii="Arial" w:hAnsi="Arial"/>
                <w:sz w:val="16"/>
                <w:szCs w:val="16"/>
              </w:rPr>
              <w:t>Eduardo Jorge Bandeira de Souza</w:t>
            </w:r>
          </w:p>
          <w:p>
            <w:pPr>
              <w:pStyle w:val="Contedodatabela"/>
              <w:widowControl w:val="false"/>
              <w:jc w:val="center"/>
              <w:rPr>
                <w:rFonts w:ascii="Arial" w:hAnsi="Arial"/>
                <w:sz w:val="16"/>
                <w:szCs w:val="16"/>
              </w:rPr>
            </w:pPr>
            <w:r>
              <w:rPr>
                <w:rFonts w:ascii="Arial" w:hAnsi="Arial"/>
                <w:sz w:val="16"/>
                <w:szCs w:val="16"/>
              </w:rPr>
              <w:t>Chefe da SAPOL/DRF/Maceió</w:t>
            </w:r>
          </w:p>
        </w:tc>
        <w:tc>
          <w:tcPr>
            <w:tcW w:w="4859" w:type="dxa"/>
            <w:tcBorders/>
          </w:tcPr>
          <w:p>
            <w:pPr>
              <w:pStyle w:val="Contedodatabela"/>
              <w:widowControl w:val="false"/>
              <w:jc w:val="center"/>
              <w:rPr>
                <w:rFonts w:ascii="Arial" w:hAnsi="Arial"/>
                <w:sz w:val="16"/>
                <w:szCs w:val="16"/>
              </w:rPr>
            </w:pPr>
            <w:r>
              <w:rPr>
                <w:rFonts w:ascii="Arial" w:hAnsi="Arial"/>
                <w:sz w:val="16"/>
                <w:szCs w:val="16"/>
              </w:rPr>
              <w:t>Assinado e datado digitalmente</w:t>
            </w:r>
          </w:p>
          <w:p>
            <w:pPr>
              <w:pStyle w:val="Contedodatabela"/>
              <w:widowControl w:val="false"/>
              <w:jc w:val="center"/>
              <w:rPr>
                <w:rFonts w:ascii="Arial" w:hAnsi="Arial"/>
                <w:sz w:val="16"/>
                <w:szCs w:val="16"/>
              </w:rPr>
            </w:pPr>
            <w:r>
              <w:rPr>
                <w:rFonts w:ascii="Arial" w:hAnsi="Arial"/>
                <w:sz w:val="16"/>
                <w:szCs w:val="16"/>
              </w:rPr>
              <w:t>Rafael Casimiro Rocha</w:t>
            </w:r>
          </w:p>
          <w:p>
            <w:pPr>
              <w:pStyle w:val="Contedodatabela"/>
              <w:widowControl w:val="false"/>
              <w:jc w:val="center"/>
              <w:rPr>
                <w:rFonts w:ascii="Arial" w:hAnsi="Arial"/>
                <w:sz w:val="16"/>
                <w:szCs w:val="16"/>
              </w:rPr>
            </w:pPr>
            <w:r>
              <w:rPr>
                <w:rFonts w:ascii="Arial" w:hAnsi="Arial"/>
                <w:sz w:val="16"/>
                <w:szCs w:val="16"/>
              </w:rPr>
              <w:t>Delegado da DRF/Caruaru</w:t>
            </w:r>
          </w:p>
        </w:tc>
        <w:tc>
          <w:tcPr>
            <w:tcW w:w="4857" w:type="dxa"/>
            <w:tcBorders/>
          </w:tcPr>
          <w:p>
            <w:pPr>
              <w:pStyle w:val="Contedodatabela"/>
              <w:widowControl w:val="false"/>
              <w:jc w:val="center"/>
              <w:rPr>
                <w:rFonts w:ascii="Arial" w:hAnsi="Arial"/>
                <w:sz w:val="16"/>
                <w:szCs w:val="16"/>
              </w:rPr>
            </w:pPr>
            <w:r>
              <w:rPr>
                <w:rFonts w:ascii="Arial" w:hAnsi="Arial"/>
                <w:sz w:val="16"/>
                <w:szCs w:val="16"/>
              </w:rPr>
              <w:t>Assinado e datado digitalmente</w:t>
            </w:r>
          </w:p>
          <w:p>
            <w:pPr>
              <w:pStyle w:val="Contedodatabela"/>
              <w:widowControl w:val="false"/>
              <w:jc w:val="center"/>
              <w:rPr>
                <w:rFonts w:ascii="Arial" w:hAnsi="Arial"/>
                <w:sz w:val="16"/>
                <w:szCs w:val="16"/>
              </w:rPr>
            </w:pPr>
            <w:r>
              <w:rPr>
                <w:rFonts w:ascii="Arial" w:hAnsi="Arial"/>
                <w:sz w:val="16"/>
                <w:szCs w:val="16"/>
              </w:rPr>
              <w:t>Dreyfus Diógenes de Lima</w:t>
            </w:r>
          </w:p>
          <w:p>
            <w:pPr>
              <w:pStyle w:val="Contedodatabela"/>
              <w:widowControl w:val="false"/>
              <w:jc w:val="center"/>
              <w:rPr>
                <w:rFonts w:ascii="Arial" w:hAnsi="Arial"/>
                <w:sz w:val="16"/>
                <w:szCs w:val="16"/>
              </w:rPr>
            </w:pPr>
            <w:r>
              <w:rPr>
                <w:rFonts w:ascii="Arial" w:hAnsi="Arial"/>
                <w:sz w:val="16"/>
                <w:szCs w:val="16"/>
              </w:rPr>
              <w:t>Chefe da DIPOL04</w:t>
            </w:r>
          </w:p>
        </w:tc>
      </w:tr>
      <w:tr>
        <w:trPr/>
        <w:tc>
          <w:tcPr>
            <w:tcW w:w="4854" w:type="dxa"/>
            <w:tcBorders/>
          </w:tcPr>
          <w:p>
            <w:pPr>
              <w:pStyle w:val="Contedodatabela"/>
              <w:widowControl w:val="false"/>
              <w:jc w:val="center"/>
              <w:rPr>
                <w:rFonts w:ascii="Arial" w:hAnsi="Arial"/>
                <w:sz w:val="16"/>
                <w:szCs w:val="16"/>
              </w:rPr>
            </w:pPr>
            <w:r>
              <w:rPr>
                <w:rFonts w:ascii="Arial" w:hAnsi="Arial"/>
                <w:sz w:val="16"/>
                <w:szCs w:val="16"/>
              </w:rPr>
              <w:br/>
              <w:t>Assinado e datado digitalmente</w:t>
            </w:r>
          </w:p>
          <w:p>
            <w:pPr>
              <w:pStyle w:val="Contedodatabela"/>
              <w:widowControl w:val="false"/>
              <w:jc w:val="center"/>
              <w:rPr>
                <w:rFonts w:ascii="Arial" w:hAnsi="Arial"/>
                <w:sz w:val="16"/>
                <w:szCs w:val="16"/>
              </w:rPr>
            </w:pPr>
            <w:r>
              <w:rPr>
                <w:rFonts w:ascii="Arial" w:hAnsi="Arial"/>
                <w:sz w:val="16"/>
                <w:szCs w:val="16"/>
              </w:rPr>
              <w:t>Sonaly Carneiro Pinheiro Coutinho</w:t>
            </w:r>
          </w:p>
          <w:p>
            <w:pPr>
              <w:pStyle w:val="Contedodatabela"/>
              <w:widowControl w:val="false"/>
              <w:jc w:val="center"/>
              <w:rPr>
                <w:rFonts w:ascii="Arial" w:hAnsi="Arial"/>
                <w:sz w:val="16"/>
                <w:szCs w:val="16"/>
              </w:rPr>
            </w:pPr>
            <w:r>
              <w:rPr>
                <w:rFonts w:ascii="Arial" w:hAnsi="Arial"/>
                <w:sz w:val="16"/>
                <w:szCs w:val="16"/>
              </w:rPr>
              <w:t>Chefe-Substituta da DIATE04</w:t>
            </w:r>
          </w:p>
        </w:tc>
        <w:tc>
          <w:tcPr>
            <w:tcW w:w="4859" w:type="dxa"/>
            <w:tcBorders/>
          </w:tcPr>
          <w:p>
            <w:pPr>
              <w:pStyle w:val="Contedodatabela"/>
              <w:widowControl w:val="false"/>
              <w:jc w:val="center"/>
              <w:rPr>
                <w:rFonts w:ascii="Arial" w:hAnsi="Arial"/>
                <w:sz w:val="16"/>
                <w:szCs w:val="16"/>
              </w:rPr>
            </w:pPr>
            <w:r>
              <w:rPr>
                <w:rFonts w:ascii="Arial" w:hAnsi="Arial"/>
                <w:sz w:val="16"/>
                <w:szCs w:val="16"/>
              </w:rPr>
              <w:br/>
              <w:t>Assinado e datado digitalmente</w:t>
            </w:r>
          </w:p>
          <w:p>
            <w:pPr>
              <w:pStyle w:val="Contedodatabela"/>
              <w:widowControl w:val="false"/>
              <w:jc w:val="center"/>
              <w:rPr>
                <w:rFonts w:ascii="Arial" w:hAnsi="Arial"/>
                <w:sz w:val="16"/>
                <w:szCs w:val="16"/>
              </w:rPr>
            </w:pPr>
            <w:r>
              <w:rPr>
                <w:rFonts w:ascii="Arial" w:hAnsi="Arial"/>
                <w:sz w:val="16"/>
                <w:szCs w:val="16"/>
              </w:rPr>
              <w:t>Mirelly Francesca Sarmento Camara</w:t>
            </w:r>
          </w:p>
          <w:p>
            <w:pPr>
              <w:pStyle w:val="Contedodatabela"/>
              <w:widowControl w:val="false"/>
              <w:jc w:val="center"/>
              <w:rPr>
                <w:rFonts w:ascii="Arial" w:hAnsi="Arial"/>
                <w:sz w:val="16"/>
                <w:szCs w:val="16"/>
              </w:rPr>
            </w:pPr>
            <w:r>
              <w:rPr>
                <w:rFonts w:ascii="Arial" w:hAnsi="Arial"/>
                <w:sz w:val="16"/>
                <w:szCs w:val="16"/>
              </w:rPr>
              <w:t>Chefe da SAVID04</w:t>
            </w:r>
          </w:p>
        </w:tc>
        <w:tc>
          <w:tcPr>
            <w:tcW w:w="4857" w:type="dxa"/>
            <w:tcBorders/>
          </w:tcPr>
          <w:p>
            <w:pPr>
              <w:pStyle w:val="Contedodatabela"/>
              <w:widowControl w:val="false"/>
              <w:jc w:val="center"/>
              <w:rPr>
                <w:rFonts w:ascii="Arial" w:hAnsi="Arial"/>
                <w:sz w:val="16"/>
                <w:szCs w:val="16"/>
              </w:rPr>
            </w:pPr>
            <w:r>
              <w:rPr>
                <w:rFonts w:ascii="Arial" w:hAnsi="Arial"/>
                <w:sz w:val="16"/>
                <w:szCs w:val="16"/>
              </w:rPr>
              <w:br/>
              <w:t>Assinado e datado digitalmente</w:t>
            </w:r>
          </w:p>
          <w:p>
            <w:pPr>
              <w:pStyle w:val="Contedodatabela"/>
              <w:widowControl w:val="false"/>
              <w:jc w:val="center"/>
              <w:rPr>
                <w:rFonts w:ascii="Arial" w:hAnsi="Arial"/>
                <w:sz w:val="16"/>
                <w:szCs w:val="16"/>
              </w:rPr>
            </w:pPr>
            <w:r>
              <w:rPr>
                <w:rFonts w:ascii="Arial" w:hAnsi="Arial"/>
                <w:sz w:val="16"/>
                <w:szCs w:val="16"/>
              </w:rPr>
              <w:t>Eduardo Gadelha Ramos</w:t>
            </w:r>
          </w:p>
          <w:p>
            <w:pPr>
              <w:pStyle w:val="Contedodatabela"/>
              <w:widowControl w:val="false"/>
              <w:jc w:val="center"/>
              <w:rPr>
                <w:rFonts w:ascii="Arial" w:hAnsi="Arial"/>
                <w:sz w:val="16"/>
                <w:szCs w:val="16"/>
              </w:rPr>
            </w:pPr>
            <w:r>
              <w:rPr>
                <w:rFonts w:ascii="Arial" w:hAnsi="Arial"/>
                <w:sz w:val="16"/>
                <w:szCs w:val="16"/>
              </w:rPr>
              <w:t>Chefe da SAPOL/DRF/João Pessoa</w:t>
            </w:r>
          </w:p>
        </w:tc>
      </w:tr>
    </w:tbl>
    <w:p>
      <w:pPr>
        <w:pStyle w:val="Nivel01"/>
        <w:numPr>
          <w:ilvl w:val="0"/>
          <w:numId w:val="3"/>
        </w:numPr>
        <w:ind w:hanging="360" w:left="360"/>
        <w:rPr/>
      </w:pPr>
      <w:r>
        <w:rPr>
          <w:rFonts w:eastAsia="Arial"/>
          <w:color w:val="00000A"/>
          <w:lang w:eastAsia="en-US"/>
        </w:rPr>
        <w:t>ELABORAÇÃO E REVISÃO</w:t>
      </w:r>
    </w:p>
    <w:p>
      <w:pPr>
        <w:pStyle w:val="Nivel2"/>
        <w:numPr>
          <w:ilvl w:val="1"/>
          <w:numId w:val="3"/>
        </w:numPr>
        <w:ind w:hanging="0" w:left="0"/>
        <w:rPr/>
      </w:pPr>
      <w:r>
        <w:rPr>
          <w:b/>
          <w:bCs/>
          <w:color w:val="000000"/>
          <w:lang w:eastAsia="en-US"/>
        </w:rPr>
        <w:t>C</w:t>
      </w:r>
      <w:r>
        <w:rPr>
          <w:color w:val="00000A"/>
          <w:lang w:eastAsia="en-US"/>
        </w:rPr>
        <w:t xml:space="preserve">umpridos os requisitos da legislação de regência, em especial o art. 6º, inc. XXIII, da Lei nº 14.133, de 2021, e nos termos do Art. 265 do Regimento Interno da Secretaria Especial da Receita Federal do Brasil, aprovado pela portaria nº 284, de 27 de julho de 2020, publicada no DOU de 28/07/2020, </w:t>
      </w:r>
      <w:r>
        <w:rPr>
          <w:b/>
          <w:bCs/>
          <w:color w:val="00000A"/>
          <w:u w:val="single"/>
          <w:lang w:eastAsia="en-US"/>
        </w:rPr>
        <w:t>PROPOMOS</w:t>
      </w:r>
      <w:r>
        <w:rPr>
          <w:color w:val="00000A"/>
          <w:lang w:eastAsia="en-US"/>
        </w:rPr>
        <w:t xml:space="preserve"> apreciação, assinatura e encaminhamento para aprovação do presente Termo de Referência ao chefe da DIPOL04.</w:t>
      </w:r>
    </w:p>
    <w:tbl>
      <w:tblPr>
        <w:tblW w:w="5000" w:type="pct"/>
        <w:jc w:val="left"/>
        <w:tblInd w:w="55" w:type="dxa"/>
        <w:tblLayout w:type="fixed"/>
        <w:tblCellMar>
          <w:top w:w="55" w:type="dxa"/>
          <w:left w:w="55" w:type="dxa"/>
          <w:bottom w:w="55" w:type="dxa"/>
          <w:right w:w="55" w:type="dxa"/>
        </w:tblCellMar>
        <w:tblLook w:firstRow="1" w:noVBand="1" w:lastRow="0" w:firstColumn="1" w:lastColumn="0" w:noHBand="0" w:val="04a0"/>
      </w:tblPr>
      <w:tblGrid>
        <w:gridCol w:w="4854"/>
        <w:gridCol w:w="4859"/>
        <w:gridCol w:w="4857"/>
      </w:tblGrid>
      <w:tr>
        <w:trPr/>
        <w:tc>
          <w:tcPr>
            <w:tcW w:w="4854" w:type="dxa"/>
            <w:tcBorders/>
          </w:tcPr>
          <w:p>
            <w:pPr>
              <w:pStyle w:val="Contedodatabela"/>
              <w:widowControl w:val="false"/>
              <w:jc w:val="center"/>
              <w:rPr>
                <w:rFonts w:ascii="Arial" w:hAnsi="Arial"/>
                <w:sz w:val="16"/>
                <w:szCs w:val="16"/>
              </w:rPr>
            </w:pPr>
            <w:r>
              <w:rPr>
                <w:rFonts w:ascii="Arial" w:hAnsi="Arial"/>
                <w:sz w:val="16"/>
                <w:szCs w:val="16"/>
              </w:rPr>
              <w:t>Assinado e datado digitalmente</w:t>
            </w:r>
          </w:p>
          <w:p>
            <w:pPr>
              <w:pStyle w:val="Contedodatabela"/>
              <w:widowControl w:val="false"/>
              <w:jc w:val="center"/>
              <w:rPr>
                <w:rFonts w:ascii="Arial" w:hAnsi="Arial"/>
                <w:sz w:val="16"/>
                <w:szCs w:val="16"/>
              </w:rPr>
            </w:pPr>
            <w:r>
              <w:rPr>
                <w:rFonts w:ascii="Arial" w:hAnsi="Arial"/>
                <w:sz w:val="16"/>
                <w:szCs w:val="16"/>
              </w:rPr>
              <w:t>Ana Carolina Abreu de Siqueira</w:t>
            </w:r>
          </w:p>
          <w:p>
            <w:pPr>
              <w:pStyle w:val="Contedodatabela"/>
              <w:widowControl w:val="false"/>
              <w:jc w:val="center"/>
              <w:rPr>
                <w:rFonts w:ascii="Arial" w:hAnsi="Arial"/>
                <w:sz w:val="16"/>
                <w:szCs w:val="16"/>
              </w:rPr>
            </w:pPr>
            <w:r>
              <w:rPr>
                <w:rFonts w:ascii="Arial" w:hAnsi="Arial"/>
                <w:sz w:val="16"/>
                <w:szCs w:val="16"/>
              </w:rPr>
              <w:t>Elaboração</w:t>
            </w:r>
          </w:p>
          <w:p>
            <w:pPr>
              <w:pStyle w:val="Contedodatabela"/>
              <w:widowControl w:val="false"/>
              <w:jc w:val="center"/>
              <w:rPr>
                <w:rFonts w:ascii="Arial" w:hAnsi="Arial"/>
                <w:sz w:val="16"/>
                <w:szCs w:val="16"/>
              </w:rPr>
            </w:pPr>
            <w:r>
              <w:rPr>
                <w:rFonts w:ascii="Arial" w:hAnsi="Arial"/>
                <w:sz w:val="16"/>
                <w:szCs w:val="16"/>
              </w:rPr>
              <w:t>Membro da Equipe de Planejamento da Contratação</w:t>
            </w:r>
          </w:p>
        </w:tc>
        <w:tc>
          <w:tcPr>
            <w:tcW w:w="4859" w:type="dxa"/>
            <w:tcBorders/>
          </w:tcPr>
          <w:p>
            <w:pPr>
              <w:pStyle w:val="Contedodatabela"/>
              <w:widowControl w:val="false"/>
              <w:jc w:val="center"/>
              <w:rPr>
                <w:rFonts w:ascii="Arial" w:hAnsi="Arial"/>
                <w:sz w:val="16"/>
                <w:szCs w:val="16"/>
              </w:rPr>
            </w:pPr>
            <w:r>
              <w:rPr>
                <w:rFonts w:ascii="Arial" w:hAnsi="Arial"/>
                <w:sz w:val="16"/>
                <w:szCs w:val="16"/>
              </w:rPr>
              <w:t>Assinado e datado digitalmente</w:t>
            </w:r>
          </w:p>
          <w:p>
            <w:pPr>
              <w:pStyle w:val="Contedodatabela"/>
              <w:widowControl w:val="false"/>
              <w:jc w:val="center"/>
              <w:rPr>
                <w:rFonts w:ascii="Arial" w:hAnsi="Arial"/>
                <w:sz w:val="16"/>
                <w:szCs w:val="16"/>
              </w:rPr>
            </w:pPr>
            <w:r>
              <w:rPr>
                <w:rFonts w:ascii="Arial" w:hAnsi="Arial"/>
                <w:sz w:val="16"/>
                <w:szCs w:val="16"/>
              </w:rPr>
              <w:t>Aristeu Ramos da Silva Júnior</w:t>
            </w:r>
          </w:p>
          <w:p>
            <w:pPr>
              <w:pStyle w:val="Contedodatabela"/>
              <w:widowControl w:val="false"/>
              <w:jc w:val="center"/>
              <w:rPr>
                <w:rFonts w:ascii="Arial" w:hAnsi="Arial"/>
                <w:sz w:val="16"/>
                <w:szCs w:val="16"/>
              </w:rPr>
            </w:pPr>
            <w:r>
              <w:rPr>
                <w:rFonts w:ascii="Arial" w:hAnsi="Arial"/>
                <w:sz w:val="16"/>
                <w:szCs w:val="16"/>
              </w:rPr>
              <w:t>Elaboração</w:t>
            </w:r>
          </w:p>
          <w:p>
            <w:pPr>
              <w:pStyle w:val="Contedodatabela"/>
              <w:widowControl w:val="false"/>
              <w:jc w:val="center"/>
              <w:rPr>
                <w:rFonts w:ascii="Arial" w:hAnsi="Arial"/>
                <w:sz w:val="16"/>
                <w:szCs w:val="16"/>
              </w:rPr>
            </w:pPr>
            <w:r>
              <w:rPr>
                <w:rFonts w:ascii="Arial" w:hAnsi="Arial"/>
                <w:sz w:val="16"/>
                <w:szCs w:val="16"/>
              </w:rPr>
              <w:t>Membro da Equipe de Planejamento da Contratação</w:t>
            </w:r>
          </w:p>
        </w:tc>
        <w:tc>
          <w:tcPr>
            <w:tcW w:w="4857" w:type="dxa"/>
            <w:tcBorders/>
          </w:tcPr>
          <w:p>
            <w:pPr>
              <w:pStyle w:val="Contedodatabela"/>
              <w:widowControl w:val="false"/>
              <w:jc w:val="center"/>
              <w:rPr>
                <w:rFonts w:ascii="Arial" w:hAnsi="Arial"/>
                <w:sz w:val="16"/>
                <w:szCs w:val="16"/>
              </w:rPr>
            </w:pPr>
            <w:r>
              <w:rPr>
                <w:rFonts w:ascii="Arial" w:hAnsi="Arial"/>
                <w:sz w:val="16"/>
                <w:szCs w:val="16"/>
              </w:rPr>
              <w:t>Assinado e datado digitalmente</w:t>
            </w:r>
          </w:p>
          <w:p>
            <w:pPr>
              <w:pStyle w:val="Contedodatabela"/>
              <w:widowControl w:val="false"/>
              <w:jc w:val="center"/>
              <w:rPr>
                <w:rFonts w:ascii="Arial" w:hAnsi="Arial"/>
                <w:sz w:val="16"/>
                <w:szCs w:val="16"/>
              </w:rPr>
            </w:pPr>
            <w:r>
              <w:rPr>
                <w:rFonts w:ascii="Arial" w:hAnsi="Arial"/>
                <w:sz w:val="16"/>
                <w:szCs w:val="16"/>
              </w:rPr>
              <w:t>Bárbara Monte Fortunato Luna</w:t>
            </w:r>
          </w:p>
          <w:p>
            <w:pPr>
              <w:pStyle w:val="Contedodatabela"/>
              <w:widowControl w:val="false"/>
              <w:jc w:val="center"/>
              <w:rPr>
                <w:rFonts w:ascii="Arial" w:hAnsi="Arial"/>
                <w:sz w:val="16"/>
                <w:szCs w:val="16"/>
              </w:rPr>
            </w:pPr>
            <w:r>
              <w:rPr>
                <w:rFonts w:ascii="Arial" w:hAnsi="Arial"/>
                <w:sz w:val="16"/>
                <w:szCs w:val="16"/>
              </w:rPr>
              <w:t>Elaboração</w:t>
            </w:r>
          </w:p>
          <w:p>
            <w:pPr>
              <w:pStyle w:val="Contedodatabela"/>
              <w:widowControl w:val="false"/>
              <w:jc w:val="center"/>
              <w:rPr>
                <w:rFonts w:ascii="Arial" w:hAnsi="Arial"/>
                <w:sz w:val="16"/>
                <w:szCs w:val="16"/>
              </w:rPr>
            </w:pPr>
            <w:r>
              <w:rPr>
                <w:rFonts w:ascii="Arial" w:hAnsi="Arial"/>
                <w:sz w:val="16"/>
                <w:szCs w:val="16"/>
              </w:rPr>
              <w:t>Membro da Equipe de Planejamento da Contratação</w:t>
            </w:r>
          </w:p>
        </w:tc>
      </w:tr>
      <w:tr>
        <w:trPr/>
        <w:tc>
          <w:tcPr>
            <w:tcW w:w="4854" w:type="dxa"/>
            <w:tcBorders/>
          </w:tcPr>
          <w:p>
            <w:pPr>
              <w:pStyle w:val="Contedodatabela"/>
              <w:widowControl w:val="false"/>
              <w:jc w:val="center"/>
              <w:rPr>
                <w:rFonts w:ascii="Arial" w:hAnsi="Arial"/>
                <w:sz w:val="16"/>
                <w:szCs w:val="16"/>
              </w:rPr>
            </w:pPr>
            <w:r>
              <w:rPr>
                <w:rFonts w:ascii="Arial" w:hAnsi="Arial"/>
                <w:sz w:val="16"/>
                <w:szCs w:val="16"/>
              </w:rPr>
              <w:br/>
              <w:t>Assinado e datado digitalmente</w:t>
            </w:r>
          </w:p>
          <w:p>
            <w:pPr>
              <w:pStyle w:val="Contedodatabela"/>
              <w:widowControl w:val="false"/>
              <w:jc w:val="center"/>
              <w:rPr>
                <w:rFonts w:ascii="Arial" w:hAnsi="Arial"/>
                <w:sz w:val="16"/>
                <w:szCs w:val="16"/>
              </w:rPr>
            </w:pPr>
            <w:r>
              <w:rPr>
                <w:rFonts w:ascii="Arial" w:hAnsi="Arial"/>
                <w:sz w:val="16"/>
                <w:szCs w:val="16"/>
              </w:rPr>
              <w:t>Bruno Cirne de Lucena</w:t>
            </w:r>
          </w:p>
          <w:p>
            <w:pPr>
              <w:pStyle w:val="Contedodatabela"/>
              <w:widowControl w:val="false"/>
              <w:jc w:val="center"/>
              <w:rPr>
                <w:rFonts w:ascii="Arial" w:hAnsi="Arial"/>
                <w:sz w:val="16"/>
                <w:szCs w:val="16"/>
              </w:rPr>
            </w:pPr>
            <w:r>
              <w:rPr>
                <w:rFonts w:ascii="Arial" w:hAnsi="Arial"/>
                <w:sz w:val="16"/>
                <w:szCs w:val="16"/>
              </w:rPr>
              <w:t>Elaboração</w:t>
            </w:r>
          </w:p>
          <w:p>
            <w:pPr>
              <w:pStyle w:val="Contedodatabela"/>
              <w:widowControl w:val="false"/>
              <w:jc w:val="center"/>
              <w:rPr>
                <w:rFonts w:ascii="Arial" w:hAnsi="Arial"/>
                <w:sz w:val="16"/>
                <w:szCs w:val="16"/>
              </w:rPr>
            </w:pPr>
            <w:r>
              <w:rPr>
                <w:rFonts w:ascii="Arial" w:hAnsi="Arial"/>
                <w:sz w:val="16"/>
                <w:szCs w:val="16"/>
              </w:rPr>
              <w:t>Membro da Equipe de Planejamento da Contratação</w:t>
            </w:r>
          </w:p>
        </w:tc>
        <w:tc>
          <w:tcPr>
            <w:tcW w:w="4859" w:type="dxa"/>
            <w:tcBorders/>
          </w:tcPr>
          <w:p>
            <w:pPr>
              <w:pStyle w:val="Contedodatabela"/>
              <w:widowControl w:val="false"/>
              <w:jc w:val="center"/>
              <w:rPr>
                <w:rFonts w:ascii="Arial" w:hAnsi="Arial"/>
                <w:sz w:val="16"/>
                <w:szCs w:val="16"/>
              </w:rPr>
            </w:pPr>
            <w:r>
              <w:rPr>
                <w:rFonts w:ascii="Arial" w:hAnsi="Arial"/>
                <w:sz w:val="16"/>
                <w:szCs w:val="16"/>
              </w:rPr>
              <w:br/>
              <w:t>Assinado e datado digitalmente</w:t>
            </w:r>
          </w:p>
          <w:p>
            <w:pPr>
              <w:pStyle w:val="Contedodatabela"/>
              <w:widowControl w:val="false"/>
              <w:jc w:val="center"/>
              <w:rPr>
                <w:rFonts w:ascii="Arial" w:hAnsi="Arial"/>
                <w:sz w:val="16"/>
                <w:szCs w:val="16"/>
              </w:rPr>
            </w:pPr>
            <w:r>
              <w:rPr>
                <w:rFonts w:ascii="Arial" w:hAnsi="Arial"/>
                <w:sz w:val="16"/>
                <w:szCs w:val="16"/>
              </w:rPr>
              <w:t>Eduardo Jorge Bandeira de Souza</w:t>
            </w:r>
          </w:p>
          <w:p>
            <w:pPr>
              <w:pStyle w:val="Contedodatabela"/>
              <w:widowControl w:val="false"/>
              <w:jc w:val="center"/>
              <w:rPr>
                <w:rFonts w:ascii="Arial" w:hAnsi="Arial"/>
                <w:sz w:val="16"/>
                <w:szCs w:val="16"/>
              </w:rPr>
            </w:pPr>
            <w:r>
              <w:rPr>
                <w:rFonts w:ascii="Arial" w:hAnsi="Arial"/>
                <w:sz w:val="16"/>
                <w:szCs w:val="16"/>
              </w:rPr>
              <w:t>Elaboração</w:t>
            </w:r>
          </w:p>
          <w:p>
            <w:pPr>
              <w:pStyle w:val="Contedodatabela"/>
              <w:widowControl w:val="false"/>
              <w:jc w:val="center"/>
              <w:rPr>
                <w:rFonts w:ascii="Arial" w:hAnsi="Arial"/>
                <w:sz w:val="16"/>
                <w:szCs w:val="16"/>
              </w:rPr>
            </w:pPr>
            <w:r>
              <w:rPr>
                <w:rFonts w:ascii="Arial" w:hAnsi="Arial"/>
                <w:sz w:val="16"/>
                <w:szCs w:val="16"/>
              </w:rPr>
              <w:t>Membro da Equipe de Planejamento da Contratação</w:t>
            </w:r>
          </w:p>
        </w:tc>
        <w:tc>
          <w:tcPr>
            <w:tcW w:w="4857" w:type="dxa"/>
            <w:tcBorders/>
          </w:tcPr>
          <w:p>
            <w:pPr>
              <w:pStyle w:val="Contedodatabela"/>
              <w:widowControl w:val="false"/>
              <w:jc w:val="center"/>
              <w:rPr>
                <w:rFonts w:ascii="Arial" w:hAnsi="Arial"/>
                <w:sz w:val="16"/>
                <w:szCs w:val="16"/>
              </w:rPr>
            </w:pPr>
            <w:r>
              <w:rPr>
                <w:rFonts w:ascii="Arial" w:hAnsi="Arial"/>
                <w:sz w:val="16"/>
                <w:szCs w:val="16"/>
              </w:rPr>
              <w:br/>
              <w:t>Assinado e datado digitalmente</w:t>
            </w:r>
          </w:p>
          <w:p>
            <w:pPr>
              <w:pStyle w:val="Contedodatabela"/>
              <w:widowControl w:val="false"/>
              <w:jc w:val="center"/>
              <w:rPr>
                <w:rFonts w:ascii="Arial" w:hAnsi="Arial"/>
                <w:sz w:val="16"/>
                <w:szCs w:val="16"/>
              </w:rPr>
            </w:pPr>
            <w:r>
              <w:rPr>
                <w:rFonts w:ascii="Arial" w:hAnsi="Arial"/>
                <w:sz w:val="16"/>
                <w:szCs w:val="16"/>
              </w:rPr>
              <w:t>Maria Silvane Ribeiro Peixoto</w:t>
            </w:r>
          </w:p>
          <w:p>
            <w:pPr>
              <w:pStyle w:val="Contedodatabela"/>
              <w:widowControl w:val="false"/>
              <w:jc w:val="center"/>
              <w:rPr>
                <w:rFonts w:ascii="Arial" w:hAnsi="Arial"/>
                <w:sz w:val="16"/>
                <w:szCs w:val="16"/>
              </w:rPr>
            </w:pPr>
            <w:r>
              <w:rPr>
                <w:rFonts w:ascii="Arial" w:hAnsi="Arial"/>
                <w:sz w:val="16"/>
                <w:szCs w:val="16"/>
              </w:rPr>
              <w:t>Elaboração</w:t>
            </w:r>
          </w:p>
          <w:p>
            <w:pPr>
              <w:pStyle w:val="Contedodatabela"/>
              <w:widowControl w:val="false"/>
              <w:jc w:val="center"/>
              <w:rPr>
                <w:rFonts w:ascii="Arial" w:hAnsi="Arial"/>
                <w:sz w:val="16"/>
                <w:szCs w:val="16"/>
              </w:rPr>
            </w:pPr>
            <w:r>
              <w:rPr>
                <w:rFonts w:ascii="Arial" w:hAnsi="Arial"/>
                <w:sz w:val="16"/>
                <w:szCs w:val="16"/>
              </w:rPr>
              <w:t>Membro da Equipe de Planejamento da Contratação</w:t>
            </w:r>
          </w:p>
        </w:tc>
      </w:tr>
      <w:tr>
        <w:trPr/>
        <w:tc>
          <w:tcPr>
            <w:tcW w:w="4854" w:type="dxa"/>
            <w:tcBorders/>
          </w:tcPr>
          <w:p>
            <w:pPr>
              <w:pStyle w:val="Contedodatabela"/>
              <w:widowControl w:val="false"/>
              <w:jc w:val="center"/>
              <w:rPr>
                <w:rFonts w:ascii="Arial" w:hAnsi="Arial"/>
                <w:sz w:val="16"/>
                <w:szCs w:val="16"/>
              </w:rPr>
            </w:pPr>
            <w:r>
              <w:rPr>
                <w:rFonts w:ascii="Arial" w:hAnsi="Arial"/>
                <w:sz w:val="16"/>
                <w:szCs w:val="16"/>
              </w:rPr>
              <w:br/>
              <w:t>Assinado e datado digitalmente</w:t>
            </w:r>
          </w:p>
          <w:p>
            <w:pPr>
              <w:pStyle w:val="Contedodatabela"/>
              <w:widowControl w:val="false"/>
              <w:jc w:val="center"/>
              <w:rPr>
                <w:rFonts w:ascii="Arial" w:hAnsi="Arial"/>
                <w:sz w:val="16"/>
                <w:szCs w:val="16"/>
              </w:rPr>
            </w:pPr>
            <w:r>
              <w:rPr>
                <w:rFonts w:ascii="Arial" w:hAnsi="Arial"/>
                <w:sz w:val="16"/>
                <w:szCs w:val="16"/>
              </w:rPr>
              <w:t>Mirelly Francesca Sarmento Câmara</w:t>
            </w:r>
          </w:p>
          <w:p>
            <w:pPr>
              <w:pStyle w:val="Contedodatabela"/>
              <w:widowControl w:val="false"/>
              <w:jc w:val="center"/>
              <w:rPr>
                <w:rFonts w:ascii="Arial" w:hAnsi="Arial"/>
                <w:sz w:val="16"/>
                <w:szCs w:val="16"/>
              </w:rPr>
            </w:pPr>
            <w:r>
              <w:rPr>
                <w:rFonts w:ascii="Arial" w:hAnsi="Arial"/>
                <w:sz w:val="16"/>
                <w:szCs w:val="16"/>
              </w:rPr>
              <w:t>Elaboração</w:t>
            </w:r>
          </w:p>
          <w:p>
            <w:pPr>
              <w:pStyle w:val="Contedodatabela"/>
              <w:widowControl w:val="false"/>
              <w:jc w:val="center"/>
              <w:rPr>
                <w:rFonts w:ascii="Arial" w:hAnsi="Arial"/>
                <w:sz w:val="16"/>
                <w:szCs w:val="16"/>
              </w:rPr>
            </w:pPr>
            <w:r>
              <w:rPr>
                <w:rFonts w:ascii="Arial" w:hAnsi="Arial"/>
                <w:sz w:val="16"/>
                <w:szCs w:val="16"/>
              </w:rPr>
              <w:t>Membro da Equipe de Planejamento da Contratação</w:t>
            </w:r>
          </w:p>
        </w:tc>
        <w:tc>
          <w:tcPr>
            <w:tcW w:w="4859" w:type="dxa"/>
            <w:tcBorders/>
          </w:tcPr>
          <w:p>
            <w:pPr>
              <w:pStyle w:val="Contedodatabela"/>
              <w:widowControl w:val="false"/>
              <w:jc w:val="center"/>
              <w:rPr>
                <w:rFonts w:ascii="Arial" w:hAnsi="Arial"/>
                <w:sz w:val="16"/>
                <w:szCs w:val="16"/>
              </w:rPr>
            </w:pPr>
            <w:r>
              <w:rPr>
                <w:rFonts w:ascii="Arial" w:hAnsi="Arial"/>
                <w:sz w:val="16"/>
                <w:szCs w:val="16"/>
              </w:rPr>
              <w:br/>
              <w:t>Assinado e datado digitalmente</w:t>
            </w:r>
          </w:p>
          <w:p>
            <w:pPr>
              <w:pStyle w:val="Contedodatabela"/>
              <w:widowControl w:val="false"/>
              <w:jc w:val="center"/>
              <w:rPr>
                <w:rFonts w:ascii="Arial" w:hAnsi="Arial"/>
                <w:sz w:val="16"/>
                <w:szCs w:val="16"/>
              </w:rPr>
            </w:pPr>
            <w:r>
              <w:rPr>
                <w:rFonts w:ascii="Arial" w:hAnsi="Arial"/>
                <w:sz w:val="16"/>
                <w:szCs w:val="16"/>
              </w:rPr>
              <w:t>Sonaly Carneiro Pinheiro Coutinho</w:t>
            </w:r>
          </w:p>
          <w:p>
            <w:pPr>
              <w:pStyle w:val="Contedodatabela"/>
              <w:widowControl w:val="false"/>
              <w:jc w:val="center"/>
              <w:rPr>
                <w:rFonts w:ascii="Arial" w:hAnsi="Arial"/>
                <w:sz w:val="16"/>
                <w:szCs w:val="16"/>
              </w:rPr>
            </w:pPr>
            <w:r>
              <w:rPr>
                <w:rFonts w:ascii="Arial" w:hAnsi="Arial"/>
                <w:sz w:val="16"/>
                <w:szCs w:val="16"/>
              </w:rPr>
              <w:t>Elaboração</w:t>
            </w:r>
          </w:p>
          <w:p>
            <w:pPr>
              <w:pStyle w:val="Contedodatabela"/>
              <w:widowControl w:val="false"/>
              <w:jc w:val="center"/>
              <w:rPr>
                <w:rFonts w:ascii="Arial" w:hAnsi="Arial"/>
                <w:sz w:val="16"/>
                <w:szCs w:val="16"/>
              </w:rPr>
            </w:pPr>
            <w:r>
              <w:rPr>
                <w:rFonts w:ascii="Arial" w:hAnsi="Arial"/>
                <w:sz w:val="16"/>
                <w:szCs w:val="16"/>
              </w:rPr>
              <w:t>Membro da Equipe de Planejamento da Contratação</w:t>
            </w:r>
          </w:p>
        </w:tc>
        <w:tc>
          <w:tcPr>
            <w:tcW w:w="4857" w:type="dxa"/>
            <w:tcBorders/>
          </w:tcPr>
          <w:p>
            <w:pPr>
              <w:pStyle w:val="Contedodatabela"/>
              <w:widowControl w:val="false"/>
              <w:jc w:val="center"/>
              <w:rPr>
                <w:rFonts w:ascii="Arial" w:hAnsi="Arial"/>
                <w:sz w:val="16"/>
                <w:szCs w:val="16"/>
              </w:rPr>
            </w:pPr>
            <w:r>
              <w:rPr>
                <w:rFonts w:ascii="Arial" w:hAnsi="Arial"/>
                <w:sz w:val="16"/>
                <w:szCs w:val="16"/>
              </w:rPr>
              <w:br/>
              <w:t>Assinado e datado digitalmente</w:t>
            </w:r>
          </w:p>
          <w:p>
            <w:pPr>
              <w:pStyle w:val="Contedodatabela"/>
              <w:widowControl w:val="false"/>
              <w:jc w:val="center"/>
              <w:rPr>
                <w:rFonts w:ascii="Arial" w:hAnsi="Arial"/>
                <w:sz w:val="16"/>
                <w:szCs w:val="16"/>
              </w:rPr>
            </w:pPr>
            <w:r>
              <w:rPr>
                <w:rFonts w:ascii="Arial" w:hAnsi="Arial"/>
                <w:sz w:val="16"/>
                <w:szCs w:val="16"/>
              </w:rPr>
              <w:t>Élton Kléber da Silva</w:t>
            </w:r>
          </w:p>
          <w:p>
            <w:pPr>
              <w:pStyle w:val="Contedodatabela"/>
              <w:widowControl w:val="false"/>
              <w:jc w:val="center"/>
              <w:rPr>
                <w:rFonts w:ascii="Arial" w:hAnsi="Arial"/>
                <w:sz w:val="16"/>
                <w:szCs w:val="16"/>
              </w:rPr>
            </w:pPr>
            <w:r>
              <w:rPr>
                <w:rFonts w:ascii="Arial" w:hAnsi="Arial"/>
                <w:sz w:val="16"/>
                <w:szCs w:val="16"/>
              </w:rPr>
              <w:t>Revisão</w:t>
            </w:r>
          </w:p>
          <w:p>
            <w:pPr>
              <w:pStyle w:val="Contedodatabela"/>
              <w:widowControl w:val="false"/>
              <w:jc w:val="center"/>
              <w:rPr>
                <w:rFonts w:ascii="Arial" w:hAnsi="Arial"/>
                <w:sz w:val="16"/>
                <w:szCs w:val="16"/>
              </w:rPr>
            </w:pPr>
            <w:r>
              <w:rPr>
                <w:rFonts w:ascii="Arial" w:hAnsi="Arial"/>
                <w:sz w:val="16"/>
                <w:szCs w:val="16"/>
              </w:rPr>
              <w:t>Chefe do SELI04</w:t>
            </w:r>
          </w:p>
        </w:tc>
      </w:tr>
    </w:tbl>
    <w:p>
      <w:pPr>
        <w:pStyle w:val="Nivel01"/>
        <w:numPr>
          <w:ilvl w:val="0"/>
          <w:numId w:val="3"/>
        </w:numPr>
        <w:ind w:hanging="360" w:left="360"/>
        <w:rPr/>
      </w:pPr>
      <w:r>
        <w:rPr>
          <w:color w:val="00000A"/>
          <w:lang w:eastAsia="en-US"/>
        </w:rPr>
        <w:t>AUTORIZAÇÃO DE PROCESSO ADMINISTRATIVO E DA PROPOSTA DE APROVAÇÃO</w:t>
      </w:r>
    </w:p>
    <w:p>
      <w:pPr>
        <w:pStyle w:val="Nivel2"/>
        <w:numPr>
          <w:ilvl w:val="1"/>
          <w:numId w:val="3"/>
        </w:numPr>
        <w:ind w:hanging="0" w:left="0"/>
        <w:rPr/>
      </w:pPr>
      <w:r>
        <w:rPr>
          <w:color w:val="00000A"/>
          <w:lang w:eastAsia="en-US"/>
        </w:rPr>
        <w:t xml:space="preserve">Com fulcro no art. 263, combinado com o art. 168, do Regimento Interno da Secretaria Especial da Receita Federal do Brasil, </w:t>
      </w:r>
      <w:r>
        <w:rPr>
          <w:b/>
          <w:bCs/>
          <w:color w:val="00000A"/>
          <w:u w:val="single"/>
          <w:lang w:eastAsia="en-US"/>
        </w:rPr>
        <w:t>AUTORIZO</w:t>
      </w:r>
      <w:r>
        <w:rPr>
          <w:color w:val="00000A"/>
          <w:lang w:eastAsia="en-US"/>
        </w:rPr>
        <w:t xml:space="preserve"> a realização de processo administrativo, modalidade PREGÃO, na forma ELETRÔNICA, visando à contratação de pessoa jurídica para os fins previstos no item 1.1 deste documento.</w:t>
      </w:r>
    </w:p>
    <w:p>
      <w:pPr>
        <w:pStyle w:val="Nivel2"/>
        <w:numPr>
          <w:ilvl w:val="1"/>
          <w:numId w:val="3"/>
        </w:numPr>
        <w:ind w:hanging="0" w:left="0"/>
        <w:rPr/>
      </w:pPr>
      <w:r>
        <w:rPr>
          <w:color w:val="00000A"/>
          <w:lang w:eastAsia="en-US"/>
        </w:rPr>
        <w:t xml:space="preserve">Nos termos do art. 366, inc. II, do Regimento Interno da Secretaria da Receita Federal do Brasil, combinado com o art. 168, inc. VIII, do respectivo regimento, </w:t>
      </w:r>
      <w:r>
        <w:rPr>
          <w:b/>
          <w:bCs/>
          <w:color w:val="00000A"/>
          <w:u w:val="single"/>
          <w:lang w:eastAsia="en-US"/>
        </w:rPr>
        <w:t>PROPONHO</w:t>
      </w:r>
      <w:r>
        <w:rPr>
          <w:color w:val="00000A"/>
          <w:lang w:eastAsia="en-US"/>
        </w:rPr>
        <w:t xml:space="preserve"> Aprovação do Presente Documento.</w:t>
      </w:r>
    </w:p>
    <w:p>
      <w:pPr>
        <w:pStyle w:val="Normal"/>
        <w:spacing w:lineRule="auto" w:line="276"/>
        <w:ind w:left="360"/>
        <w:jc w:val="center"/>
        <w:rPr>
          <w:rFonts w:ascii="Arial" w:hAnsi="Arial"/>
        </w:rPr>
      </w:pPr>
      <w:r>
        <w:rPr>
          <w:rFonts w:eastAsia="Arial" w:cs="Arial" w:ascii="Arial" w:hAnsi="Arial"/>
          <w:color w:val="00000A"/>
          <w:sz w:val="16"/>
          <w:szCs w:val="16"/>
        </w:rPr>
        <w:t>Assinado e datado digitalmente</w:t>
      </w:r>
    </w:p>
    <w:p>
      <w:pPr>
        <w:pStyle w:val="Normal"/>
        <w:spacing w:lineRule="auto" w:line="276"/>
        <w:ind w:left="360"/>
        <w:jc w:val="center"/>
        <w:rPr>
          <w:rFonts w:ascii="Arial" w:hAnsi="Arial"/>
        </w:rPr>
      </w:pPr>
      <w:r>
        <w:rPr>
          <w:rFonts w:ascii="Arial" w:hAnsi="Arial"/>
          <w:color w:val="00000A"/>
          <w:sz w:val="16"/>
          <w:szCs w:val="16"/>
          <w:lang w:eastAsia="en-US"/>
        </w:rPr>
        <w:t>Chefe da DIPOL04</w:t>
      </w:r>
    </w:p>
    <w:p>
      <w:pPr>
        <w:pStyle w:val="Nivel01"/>
        <w:numPr>
          <w:ilvl w:val="0"/>
          <w:numId w:val="3"/>
        </w:numPr>
        <w:ind w:hanging="360" w:left="360"/>
        <w:rPr/>
      </w:pPr>
      <w:r>
        <w:rPr>
          <w:rFonts w:eastAsia="Arial"/>
          <w:color w:val="000000"/>
        </w:rPr>
        <w:t>APROVAÇÃO DO TERMO DE REFERÊNCIA</w:t>
      </w:r>
    </w:p>
    <w:p>
      <w:pPr>
        <w:pStyle w:val="Nivel2"/>
        <w:numPr>
          <w:ilvl w:val="1"/>
          <w:numId w:val="3"/>
        </w:numPr>
        <w:ind w:hanging="0" w:left="0"/>
        <w:rPr/>
      </w:pPr>
      <w:r>
        <w:rPr>
          <w:color w:val="000000"/>
        </w:rPr>
        <w:t xml:space="preserve">Ante o Exposto, em conformidade com o disposto no §1º do art. 50 da Lei nº 9.784/99, bem como nos termos art. 364, §1º, III, do Regimento Interno, </w:t>
      </w:r>
      <w:r>
        <w:rPr>
          <w:b/>
          <w:bCs/>
          <w:color w:val="000000"/>
          <w:u w:val="single"/>
        </w:rPr>
        <w:t>APROVO</w:t>
      </w:r>
      <w:r>
        <w:rPr>
          <w:color w:val="000000"/>
        </w:rPr>
        <w:t xml:space="preserve"> o presente Termo de Referência conforme proposto.</w:t>
      </w:r>
    </w:p>
    <w:p>
      <w:pPr>
        <w:pStyle w:val="Normal"/>
        <w:spacing w:lineRule="auto" w:line="276"/>
        <w:ind w:left="360"/>
        <w:jc w:val="center"/>
        <w:rPr>
          <w:rFonts w:ascii="Arial" w:hAnsi="Arial"/>
        </w:rPr>
      </w:pPr>
      <w:r>
        <w:rPr>
          <w:rFonts w:eastAsia="Arial" w:cs="Arial" w:ascii="Arial" w:hAnsi="Arial"/>
          <w:color w:val="00000A"/>
          <w:sz w:val="16"/>
          <w:szCs w:val="16"/>
        </w:rPr>
        <w:t>Assinado e datado digitalmente</w:t>
      </w:r>
    </w:p>
    <w:p>
      <w:pPr>
        <w:pStyle w:val="Normal"/>
        <w:spacing w:lineRule="auto" w:line="276"/>
        <w:ind w:left="360"/>
        <w:jc w:val="center"/>
        <w:rPr>
          <w:rFonts w:ascii="Arial" w:hAnsi="Arial"/>
        </w:rPr>
      </w:pPr>
      <w:r>
        <w:rPr>
          <w:rFonts w:ascii="Arial" w:hAnsi="Arial"/>
          <w:color w:val="00000A"/>
          <w:sz w:val="16"/>
          <w:szCs w:val="16"/>
        </w:rPr>
        <w:t>Superintendente da SRRF04</w:t>
      </w:r>
    </w:p>
    <w:sectPr>
      <w:headerReference w:type="default" r:id="rId14"/>
      <w:footerReference w:type="default" r:id="rId15"/>
      <w:footnotePr>
        <w:numFmt w:val="decimal"/>
      </w:footnotePr>
      <w:type w:val="nextPage"/>
      <w:pgSz w:orient="landscape" w:w="16838" w:h="11906"/>
      <w:pgMar w:left="1134" w:right="1134" w:gutter="0" w:header="709" w:top="1418" w:footer="709" w:bottom="1418"/>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Ecofont_Spranq_eco_Sans">
    <w:charset w:val="00"/>
    <w:family w:val="roman"/>
    <w:pitch w:val="variable"/>
  </w:font>
  <w:font w:name="Calibri">
    <w:charset w:val="00"/>
    <w:family w:val="roman"/>
    <w:pitch w:val="variable"/>
  </w:font>
  <w:font w:name="Tahoma">
    <w:charset w:val="00"/>
    <w:family w:val="roman"/>
    <w:pitch w:val="variable"/>
  </w:font>
  <w:font w:name="Arial">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Rawline">
    <w:charset w:val="00"/>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415863477"/>
    </w:sdtPr>
    <w:sdtContent>
      <w:p>
        <w:pPr>
          <w:pStyle w:val="Footer"/>
          <w:rPr>
            <w:rFonts w:ascii="Arial" w:hAnsi="Arial" w:cs="Arial"/>
            <w:color w:themeColor="text2" w:themeTint="99" w:val="548DD4"/>
            <w:spacing w:val="60"/>
            <w:sz w:val="16"/>
            <w:szCs w:val="16"/>
          </w:rPr>
        </w:pPr>
        <w:r>
          <w:rPr>
            <w:rFonts w:cs="Arial" w:ascii="Arial" w:hAnsi="Arial"/>
            <w:color w:themeColor="text2" w:themeTint="99" w:val="548DD4"/>
            <w:spacing w:val="60"/>
            <w:sz w:val="22"/>
            <w:szCs w:val="22"/>
          </w:rPr>
          <w:tab/>
          <w:tab/>
        </w:r>
      </w:p>
      <w:p>
        <w:pPr>
          <w:pStyle w:val="Footer"/>
          <w:rPr>
            <w:rFonts w:ascii="Arial" w:hAnsi="Arial" w:cs="Arial"/>
            <w:color w:themeColor="text1" w:themeTint="80" w:val="7F7F7F"/>
            <w:sz w:val="18"/>
            <w:szCs w:val="18"/>
          </w:rPr>
        </w:pPr>
        <w:r>
          <w:rPr>
            <w:rFonts w:cs="Arial" w:ascii="Arial" w:hAnsi="Arial"/>
            <w:color w:themeColor="text1" w:themeTint="80" w:val="7F7F7F"/>
            <w:spacing w:val="60"/>
            <w:sz w:val="22"/>
            <w:szCs w:val="22"/>
          </w:rPr>
          <w:tab/>
          <w:tab/>
        </w:r>
        <w:r>
          <w:rPr>
            <w:rFonts w:cs="Arial" w:ascii="Arial" w:hAnsi="Arial"/>
            <w:color w:themeColor="text1" w:themeTint="a6" w:val="595959"/>
            <w:spacing w:val="60"/>
            <w:sz w:val="18"/>
            <w:szCs w:val="18"/>
          </w:rPr>
          <w:t>Página</w:t>
        </w:r>
        <w:r>
          <w:rPr>
            <w:rFonts w:cs="Arial" w:ascii="Arial" w:hAnsi="Arial"/>
            <w:color w:themeColor="text1" w:themeTint="a6" w:val="595959"/>
            <w:sz w:val="18"/>
            <w:szCs w:val="18"/>
          </w:rPr>
          <w:t xml:space="preserve"> </w:t>
        </w:r>
        <w:r>
          <w:rPr>
            <w:rFonts w:cs="Arial" w:ascii="Arial" w:hAnsi="Arial"/>
            <w:color w:val="595959"/>
            <w:sz w:val="18"/>
            <w:szCs w:val="18"/>
          </w:rPr>
          <w:fldChar w:fldCharType="begin"/>
        </w:r>
        <w:r>
          <w:rPr>
            <w:sz w:val="18"/>
            <w:szCs w:val="18"/>
            <w:rFonts w:cs="Arial" w:ascii="Arial" w:hAnsi="Arial"/>
            <w:color w:val="595959"/>
          </w:rPr>
          <w:instrText xml:space="preserve"> PAGE </w:instrText>
        </w:r>
        <w:r>
          <w:rPr>
            <w:sz w:val="18"/>
            <w:szCs w:val="18"/>
            <w:rFonts w:cs="Arial" w:ascii="Arial" w:hAnsi="Arial"/>
            <w:color w:val="595959"/>
          </w:rPr>
          <w:fldChar w:fldCharType="separate"/>
        </w:r>
        <w:r>
          <w:rPr>
            <w:sz w:val="18"/>
            <w:szCs w:val="18"/>
            <w:rFonts w:cs="Arial" w:ascii="Arial" w:hAnsi="Arial"/>
            <w:color w:val="595959"/>
          </w:rPr>
          <w:t>1</w:t>
        </w:r>
        <w:r>
          <w:rPr>
            <w:sz w:val="18"/>
            <w:szCs w:val="18"/>
            <w:rFonts w:cs="Arial" w:ascii="Arial" w:hAnsi="Arial"/>
            <w:color w:val="595959"/>
          </w:rPr>
          <w:fldChar w:fldCharType="end"/>
        </w:r>
        <w:r>
          <w:rPr>
            <w:rFonts w:cs="Arial" w:ascii="Arial" w:hAnsi="Arial"/>
            <w:color w:themeColor="text1" w:themeTint="a6" w:val="595959"/>
            <w:sz w:val="18"/>
            <w:szCs w:val="18"/>
          </w:rPr>
          <w:t xml:space="preserve"> | </w:t>
        </w:r>
        <w:r>
          <w:rPr>
            <w:rFonts w:cs="Arial" w:ascii="Arial" w:hAnsi="Arial"/>
            <w:color w:val="595959"/>
            <w:sz w:val="18"/>
            <w:szCs w:val="18"/>
          </w:rPr>
          <w:fldChar w:fldCharType="begin"/>
        </w:r>
        <w:r>
          <w:rPr>
            <w:sz w:val="18"/>
            <w:szCs w:val="18"/>
            <w:rFonts w:cs="Arial" w:ascii="Arial" w:hAnsi="Arial"/>
            <w:color w:val="595959"/>
          </w:rPr>
          <w:instrText xml:space="preserve"> NUMPAGES </w:instrText>
        </w:r>
        <w:r>
          <w:rPr>
            <w:sz w:val="18"/>
            <w:szCs w:val="18"/>
            <w:rFonts w:cs="Arial" w:ascii="Arial" w:hAnsi="Arial"/>
            <w:color w:val="595959"/>
          </w:rPr>
          <w:fldChar w:fldCharType="separate"/>
        </w:r>
        <w:r>
          <w:rPr>
            <w:sz w:val="18"/>
            <w:szCs w:val="18"/>
            <w:rFonts w:cs="Arial" w:ascii="Arial" w:hAnsi="Arial"/>
            <w:color w:val="595959"/>
          </w:rPr>
          <w:t>27</w:t>
        </w:r>
        <w:r>
          <w:rPr>
            <w:sz w:val="18"/>
            <w:szCs w:val="18"/>
            <w:rFonts w:cs="Arial" w:ascii="Arial" w:hAnsi="Arial"/>
            <w:color w:val="595959"/>
          </w:rPr>
          <w:fldChar w:fldCharType="end"/>
        </w:r>
      </w:p>
      <w:p>
        <w:pPr>
          <w:pStyle w:val="Footer"/>
          <w:rPr>
            <w:rFonts w:ascii="Arial" w:hAnsi="Arial" w:cs="Arial"/>
            <w:sz w:val="14"/>
            <w:szCs w:val="14"/>
          </w:rPr>
        </w:pPr>
        <w:r>
          <w:rPr>
            <w:rFonts w:cs="Arial" w:ascii="Arial" w:hAnsi="Arial"/>
            <w:sz w:val="14"/>
            <w:szCs w:val="14"/>
          </w:rPr>
        </w:r>
      </w:p>
      <w:p>
        <w:pPr>
          <w:pStyle w:val="Footer"/>
          <w:rPr/>
        </w:pPr>
        <w:r>
          <w:rPr/>
        </w:r>
      </w:p>
    </w:sdtContent>
  </w:sdt>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widowControl w:val="false"/>
        <w:rPr>
          <w:rFonts w:ascii="Arial" w:hAnsi="Arial"/>
          <w:color w:val="FF0000"/>
          <w:sz w:val="18"/>
          <w:szCs w:val="18"/>
        </w:rPr>
      </w:pPr>
      <w:r>
        <w:rPr>
          <w:rStyle w:val="Caracteresdenotaderodap"/>
        </w:rPr>
        <w:footnoteRef/>
      </w:r>
      <w:r>
        <w:rPr>
          <w:rFonts w:ascii="Arial" w:hAnsi="Arial"/>
          <w:b/>
          <w:bCs/>
          <w:color w:val="FF0000"/>
          <w:sz w:val="18"/>
          <w:szCs w:val="18"/>
          <w:u w:val="single"/>
        </w:rPr>
        <w:tab/>
        <w:t>ERRATA</w:t>
      </w:r>
      <w:r>
        <w:rPr>
          <w:rFonts w:ascii="Arial" w:hAnsi="Arial"/>
          <w:color w:val="FF0000"/>
          <w:sz w:val="18"/>
          <w:szCs w:val="18"/>
        </w:rPr>
        <w:t xml:space="preserve">: Na coluna “Categoria CNH (mínima)” da tabela do item 12.10 do ETP, onde se lê </w:t>
      </w:r>
      <w:r>
        <w:rPr>
          <w:rFonts w:ascii="Arial" w:hAnsi="Arial"/>
          <w:i/>
          <w:iCs/>
          <w:color w:val="FF0000"/>
          <w:sz w:val="18"/>
          <w:szCs w:val="18"/>
        </w:rPr>
        <w:t>“ARF/Campina Grande: “E””</w:t>
      </w:r>
      <w:r>
        <w:rPr>
          <w:rFonts w:ascii="Arial" w:hAnsi="Arial"/>
          <w:color w:val="FF0000"/>
          <w:sz w:val="18"/>
          <w:szCs w:val="18"/>
        </w:rPr>
        <w:t xml:space="preserve">, leia-se </w:t>
      </w:r>
      <w:r>
        <w:rPr>
          <w:rFonts w:ascii="Arial" w:hAnsi="Arial"/>
          <w:i/>
          <w:iCs/>
          <w:color w:val="FF0000"/>
          <w:sz w:val="18"/>
          <w:szCs w:val="18"/>
        </w:rPr>
        <w:t>“ARF/Campina Grande: “D””</w:t>
      </w:r>
      <w:r>
        <w:rPr>
          <w:rFonts w:ascii="Arial" w:hAnsi="Arial"/>
          <w:color w:val="FF0000"/>
          <w:sz w:val="18"/>
          <w:szCs w:val="18"/>
        </w:rPr>
        <w:t>.</w:t>
      </w:r>
    </w:p>
  </w:footnote>
  <w:footnote w:id="3">
    <w:p>
      <w:pPr>
        <w:pStyle w:val="FootnoteText"/>
        <w:widowControl w:val="false"/>
        <w:rPr>
          <w:rFonts w:ascii="Arial" w:hAnsi="Arial"/>
          <w:color w:val="FF0000"/>
          <w:sz w:val="18"/>
          <w:szCs w:val="18"/>
        </w:rPr>
      </w:pPr>
      <w:r>
        <w:rPr>
          <w:rStyle w:val="Caracteresdenotaderodap"/>
        </w:rPr>
        <w:footnoteRef/>
      </w:r>
      <w:r>
        <w:rPr>
          <w:rFonts w:ascii="Arial" w:hAnsi="Arial"/>
          <w:b/>
          <w:bCs/>
          <w:color w:val="FF0000"/>
          <w:sz w:val="18"/>
          <w:szCs w:val="18"/>
          <w:u w:val="single"/>
        </w:rPr>
        <w:tab/>
        <w:t>ERRATA</w:t>
      </w:r>
      <w:r>
        <w:rPr>
          <w:rFonts w:ascii="Arial" w:hAnsi="Arial"/>
          <w:color w:val="FF0000"/>
          <w:sz w:val="18"/>
          <w:szCs w:val="18"/>
        </w:rPr>
        <w:t xml:space="preserve">: No item 15.5.7 do ETP, onde se lê </w:t>
      </w:r>
      <w:r>
        <w:rPr>
          <w:rFonts w:ascii="Arial" w:hAnsi="Arial"/>
          <w:i/>
          <w:iCs/>
          <w:color w:val="FF0000"/>
          <w:sz w:val="18"/>
          <w:szCs w:val="18"/>
        </w:rPr>
        <w:t>“...e do item 16 do ETP.”</w:t>
      </w:r>
      <w:r>
        <w:rPr>
          <w:rFonts w:ascii="Arial" w:hAnsi="Arial"/>
          <w:color w:val="FF0000"/>
          <w:sz w:val="18"/>
          <w:szCs w:val="18"/>
        </w:rPr>
        <w:t xml:space="preserve">, leia-se </w:t>
      </w:r>
      <w:r>
        <w:rPr>
          <w:rFonts w:ascii="Arial" w:hAnsi="Arial"/>
          <w:i/>
          <w:iCs/>
          <w:color w:val="FF0000"/>
          <w:sz w:val="18"/>
          <w:szCs w:val="18"/>
        </w:rPr>
        <w:t>“...e do item 20 do ETP.”</w:t>
      </w:r>
    </w:p>
  </w:footnote>
  <w:footnote w:id="4">
    <w:p>
      <w:pPr>
        <w:pStyle w:val="FootnoteText"/>
        <w:widowControl w:val="false"/>
        <w:jc w:val="both"/>
        <w:rPr/>
      </w:pPr>
      <w:r>
        <w:rPr>
          <w:rStyle w:val="Caracteresdenotaderodap"/>
        </w:rPr>
        <w:footnoteRef/>
      </w:r>
      <w:r>
        <w:rPr>
          <w:rFonts w:ascii="Arial" w:hAnsi="Arial"/>
          <w:color w:val="FF0000"/>
          <w:sz w:val="18"/>
          <w:szCs w:val="18"/>
        </w:rPr>
        <w:tab/>
        <w:t xml:space="preserve">Quando não constar a data de validade da Certidão de Falência, deve-se adotar o período de 1 (um) ano, contado a partir de sua emissão (fonte: </w:t>
      </w:r>
      <w:hyperlink r:id="rId1">
        <w:r>
          <w:rPr>
            <w:rStyle w:val="Hyperlink1"/>
            <w:rFonts w:ascii="Arial" w:hAnsi="Arial"/>
            <w:color w:val="FF0000"/>
            <w:sz w:val="18"/>
            <w:szCs w:val="18"/>
          </w:rPr>
          <w:t>https://www.gov.br/compras/pt-br/acesso-a-informacao/perguntas-frequentes/sicaf-normativo</w:t>
        </w:r>
      </w:hyperlink>
      <w:r>
        <w:rPr>
          <w:rFonts w:ascii="Arial" w:hAnsi="Arial"/>
          <w:color w:val="FF0000"/>
          <w:sz w:val="18"/>
          <w:szCs w:val="18"/>
        </w:rPr>
        <w:t xml:space="preserve"> – pergunta 21).</w:t>
      </w:r>
    </w:p>
  </w:footnote>
  <w:footnote w:id="5">
    <w:p>
      <w:pPr>
        <w:pStyle w:val="FootnoteText"/>
        <w:widowControl w:val="false"/>
        <w:rPr>
          <w:color w:val="FF0000"/>
        </w:rPr>
      </w:pPr>
      <w:r>
        <w:rPr>
          <w:rStyle w:val="Caracteresdenotaderodap"/>
        </w:rPr>
        <w:footnoteRef/>
      </w:r>
      <w:r>
        <w:rPr>
          <w:rFonts w:ascii="Arial" w:hAnsi="Arial"/>
          <w:color w:val="FF0000"/>
          <w:sz w:val="18"/>
          <w:szCs w:val="18"/>
        </w:rPr>
        <w:tab/>
        <w:t>Justificativa conforme item 13.1.1.1.1 do ETP.</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rFonts w:ascii="Rawline" w:hAnsi="Rawline"/>
        <w:sz w:val="20"/>
        <w:szCs w:val="20"/>
      </w:rPr>
    </w:pPr>
    <w:r>
      <w:rPr>
        <w:rFonts w:ascii="Rawline" w:hAnsi="Rawline"/>
        <w:sz w:val="20"/>
        <w:szCs w:val="20"/>
      </w:rPr>
      <w:t>ANEXO I DO EDITAL: TERMO DE REFERÊNCIA – SERVIÇOS COM DEDICAÇÃO EXCLUSIVA DE MÃO DE OBRA - PREGÃO</w:t>
    </w:r>
  </w:p>
  <w:p>
    <w:pPr>
      <w:pStyle w:val="Header"/>
      <w:jc w:val="righ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999" w:hanging="432"/>
      </w:pPr>
      <w:rPr>
        <w:dstrike w:val="false"/>
        <w:strike w:val="false"/>
        <w:sz w:val="20"/>
        <w:i w:val="false"/>
        <w:u w:val="none"/>
        <w:b w:val="false"/>
        <w:szCs w:val="20"/>
        <w:color w:val="auto"/>
      </w:rPr>
    </w:lvl>
    <w:lvl w:ilvl="2">
      <w:start w:val="1"/>
      <w:numFmt w:val="decimal"/>
      <w:lvlText w:val="%1.%2.%3."/>
      <w:lvlJc w:val="left"/>
      <w:pPr>
        <w:tabs>
          <w:tab w:val="num" w:pos="0"/>
        </w:tabs>
        <w:ind w:left="1638" w:hanging="504"/>
      </w:pPr>
      <w:rPr>
        <w:dstrike w:val="false"/>
        <w:strike w:val="false"/>
        <w:sz w:val="20"/>
        <w:i w:val="false"/>
        <w:b w:val="false"/>
        <w:szCs w:val="20"/>
        <w:rFonts w:ascii="Arial" w:hAnsi="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999" w:hanging="432"/>
      </w:pPr>
      <w:rPr>
        <w:dstrike w:val="false"/>
        <w:strike w:val="false"/>
        <w:sz w:val="20"/>
        <w:i w:val="false"/>
        <w:u w:val="none"/>
        <w:b w:val="false"/>
        <w:szCs w:val="20"/>
        <w:color w:val="auto"/>
      </w:rPr>
    </w:lvl>
    <w:lvl w:ilvl="2">
      <w:start w:val="1"/>
      <w:numFmt w:val="decimal"/>
      <w:lvlText w:val="%1.%2.%3"/>
      <w:lvlJc w:val="left"/>
      <w:pPr>
        <w:tabs>
          <w:tab w:val="num" w:pos="0"/>
        </w:tabs>
        <w:ind w:left="1638" w:hanging="504"/>
      </w:pPr>
      <w:rPr>
        <w:dstrike w:val="false"/>
        <w:strike w:val="false"/>
        <w:sz w:val="20"/>
        <w:i w:val="false"/>
        <w:b w:val="false"/>
        <w:szCs w:val="20"/>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mirrorMargins/>
  <w:defaultTabStop w:val="708"/>
  <w:autoHyphenation w:val="true"/>
  <w:hyphenationZone w:val="425"/>
  <w:footnotePr>
    <w:numFmt w:val="decimal"/>
    <w:footnote w:id="0"/>
    <w:footnote w:id="1"/>
  </w:footnotePr>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 w:cs="Times New Roman" w:eastAsiaTheme="minorEastAsia"/>
        <w:lang w:val="pt-BR" w:eastAsia="en-US" w:bidi="ar-SA"/>
      </w:rPr>
    </w:rPrDefault>
    <w:pPrDefault>
      <w:pPr>
        <w:suppressAutoHyphens w:val="true"/>
      </w:pPr>
    </w:pPrDefault>
  </w:docDefaults>
  <w:latentStyles w:defLockedState="0" w:defUIPriority="0" w:defSemiHidden="0" w:defUnhideWhenUsed="0" w:defQFormat="0" w:count="376">
    <w:lsdException w:name="heading 1" w:uiPriority="9"/>
    <w:lsdException w:name="heading 3" w:uiPriority="9" w:semiHidden="1" w:unhideWhenUsed="1" w:qFormat="1"/>
    <w:lsdException w:name="heading 4" w:semiHidden="1" w:unhideWhenUsed="1" w:qFormat="1"/>
    <w:lsdException w:name="heading 5" w:semiHidden="1" w:unhideWhenUsed="1" w:qFormat="1"/>
    <w:lsdException w:name="heading 6" w:uiPriority="9"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iPriority="99"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Grid" w:uiPriority="39"/>
    <w:lsdException w:name="Table Theme" w:semiHidden="1" w:unhideWhenUsed="1"/>
    <w:lsdException w:name="Placeholder Text" w:uiPriority="67" w:semiHidden="1"/>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99" w:semiHidden="1"/>
    <w:lsdException w:name="List Paragraph" w:uiPriority="34"/>
    <w:lsdException w:name="Quote" w:uiPriority="29"/>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ea3333"/>
    <w:pPr>
      <w:widowControl/>
      <w:suppressAutoHyphens w:val="true"/>
      <w:bidi w:val="0"/>
      <w:spacing w:before="0" w:after="0"/>
      <w:jc w:val="left"/>
    </w:pPr>
    <w:rPr>
      <w:rFonts w:ascii="Ecofont_Spranq_eco_Sans" w:hAnsi="Ecofont_Spranq_eco_Sans" w:eastAsia="" w:cs="Tahoma" w:eastAsiaTheme="minorEastAsia"/>
      <w:color w:val="auto"/>
      <w:kern w:val="0"/>
      <w:sz w:val="24"/>
      <w:szCs w:val="24"/>
      <w:lang w:val="pt-BR" w:eastAsia="pt-BR" w:bidi="ar-SA"/>
    </w:rPr>
  </w:style>
  <w:style w:type="paragraph" w:styleId="Heading1">
    <w:name w:val="Heading 1"/>
    <w:basedOn w:val="Normal"/>
    <w:next w:val="Normal"/>
    <w:link w:val="Ttulo1Char"/>
    <w:uiPriority w:val="9"/>
    <w:qFormat/>
    <w:rsid w:val="007f77ad"/>
    <w:pPr>
      <w:keepNext w:val="true"/>
      <w:keepLines/>
      <w:spacing w:before="480" w:after="0"/>
      <w:outlineLvl w:val="0"/>
    </w:pPr>
    <w:rPr>
      <w:rFonts w:ascii="Calibri" w:hAnsi="Calibri" w:eastAsia="" w:cs="" w:asciiTheme="majorHAnsi" w:cstheme="majorBidi" w:eastAsiaTheme="majorEastAsia" w:hAnsiTheme="majorHAnsi"/>
      <w:b/>
      <w:bCs/>
      <w:color w:themeColor="accent1" w:themeShade="bf" w:val="365F91"/>
      <w:sz w:val="28"/>
      <w:szCs w:val="28"/>
    </w:rPr>
  </w:style>
  <w:style w:type="paragraph" w:styleId="Heading2">
    <w:name w:val="Heading 2"/>
    <w:basedOn w:val="Normal"/>
    <w:next w:val="Normal"/>
    <w:link w:val="Ttulo2Char"/>
    <w:qFormat/>
    <w:rsid w:val="004b460a"/>
    <w:pPr>
      <w:keepNext w:val="true"/>
      <w:tabs>
        <w:tab w:val="clear" w:pos="708"/>
        <w:tab w:val="left" w:pos="1701" w:leader="none"/>
      </w:tabs>
      <w:ind w:right="-1"/>
      <w:jc w:val="center"/>
      <w:outlineLvl w:val="1"/>
    </w:pPr>
    <w:rPr>
      <w:rFonts w:ascii="Times New Roman" w:hAnsi="Times New Roman" w:cs="Times New Roman"/>
      <w:b/>
      <w:color w:val="000000"/>
      <w:szCs w:val="20"/>
    </w:rPr>
  </w:style>
  <w:style w:type="paragraph" w:styleId="Heading3">
    <w:name w:val="Heading 3"/>
    <w:basedOn w:val="Normal"/>
    <w:next w:val="Normal"/>
    <w:link w:val="Ttulo3Char"/>
    <w:uiPriority w:val="9"/>
    <w:semiHidden/>
    <w:unhideWhenUsed/>
    <w:qFormat/>
    <w:rsid w:val="00cb3192"/>
    <w:pPr>
      <w:keepNext w:val="true"/>
      <w:keepLines/>
      <w:spacing w:lineRule="auto" w:line="259" w:before="40" w:after="0"/>
      <w:outlineLvl w:val="2"/>
    </w:pPr>
    <w:rPr>
      <w:rFonts w:ascii="Calibri" w:hAnsi="Calibri" w:eastAsia="" w:cs="" w:asciiTheme="majorHAnsi" w:cstheme="majorBidi" w:eastAsiaTheme="majorEastAsia" w:hAnsiTheme="majorHAnsi"/>
      <w:color w:themeColor="accent1" w:themeShade="7f" w:val="243F60"/>
      <w:lang w:eastAsia="en-US"/>
    </w:rPr>
  </w:style>
  <w:style w:type="paragraph" w:styleId="Heading4">
    <w:name w:val="Heading 4"/>
    <w:basedOn w:val="Normal"/>
    <w:next w:val="Normal"/>
    <w:link w:val="Ttulo4Char"/>
    <w:semiHidden/>
    <w:unhideWhenUsed/>
    <w:qFormat/>
    <w:rsid w:val="00a45a85"/>
    <w:pPr>
      <w:keepNext w:val="true"/>
      <w:keepLines/>
      <w:spacing w:before="40" w:after="0"/>
      <w:outlineLvl w:val="3"/>
    </w:pPr>
    <w:rPr>
      <w:rFonts w:ascii="Calibri" w:hAnsi="Calibri" w:eastAsia="" w:cs="" w:asciiTheme="majorHAnsi" w:cstheme="majorBidi" w:eastAsiaTheme="majorEastAsia" w:hAnsiTheme="majorHAnsi"/>
      <w:i/>
      <w:iCs/>
      <w:color w:themeColor="accent1" w:themeShade="bf" w:val="365F91"/>
    </w:rPr>
  </w:style>
  <w:style w:type="paragraph" w:styleId="Heading6">
    <w:name w:val="Heading 6"/>
    <w:basedOn w:val="Normal"/>
    <w:next w:val="Normal"/>
    <w:link w:val="Ttulo6Char"/>
    <w:uiPriority w:val="9"/>
    <w:semiHidden/>
    <w:unhideWhenUsed/>
    <w:qFormat/>
    <w:rsid w:val="00cb3192"/>
    <w:pPr>
      <w:keepNext w:val="true"/>
      <w:keepLines/>
      <w:spacing w:lineRule="auto" w:line="259" w:before="40" w:after="0"/>
      <w:outlineLvl w:val="5"/>
    </w:pPr>
    <w:rPr>
      <w:rFonts w:ascii="Calibri" w:hAnsi="Calibri" w:eastAsia="" w:cs="" w:asciiTheme="majorHAnsi" w:cstheme="majorBidi" w:eastAsiaTheme="majorEastAsia" w:hAnsiTheme="majorHAnsi"/>
      <w:color w:themeColor="accent1" w:themeShade="7f" w:val="243F60"/>
      <w:sz w:val="22"/>
      <w:szCs w:val="22"/>
      <w:lang w:eastAsia="en-US"/>
    </w:rPr>
  </w:style>
  <w:style w:type="character" w:styleId="DefaultParagraphFont" w:default="1">
    <w:name w:val="Default Paragraph Font"/>
    <w:uiPriority w:val="1"/>
    <w:semiHidden/>
    <w:unhideWhenUsed/>
    <w:qFormat/>
    <w:rPr/>
  </w:style>
  <w:style w:type="character" w:styleId="TextodebaloChar" w:customStyle="1">
    <w:name w:val="Texto de balão Char"/>
    <w:link w:val="BalloonText"/>
    <w:uiPriority w:val="99"/>
    <w:qFormat/>
    <w:rsid w:val="003a73c1"/>
    <w:rPr>
      <w:rFonts w:ascii="Tahoma" w:hAnsi="Tahoma" w:cs="Tahoma"/>
      <w:sz w:val="16"/>
      <w:szCs w:val="16"/>
    </w:rPr>
  </w:style>
  <w:style w:type="character" w:styleId="Ttulo2Char" w:customStyle="1">
    <w:name w:val="Título 2 Char"/>
    <w:qFormat/>
    <w:rsid w:val="004b460a"/>
    <w:rPr>
      <w:b/>
      <w:color w:val="000000"/>
      <w:sz w:val="24"/>
    </w:rPr>
  </w:style>
  <w:style w:type="character" w:styleId="Normalchar1" w:customStyle="1">
    <w:name w:val="normal__char1"/>
    <w:qFormat/>
    <w:rsid w:val="008d51cc"/>
    <w:rPr>
      <w:rFonts w:ascii="Arial" w:hAnsi="Arial" w:cs="Arial"/>
      <w:strike w:val="false"/>
      <w:dstrike w:val="false"/>
      <w:sz w:val="24"/>
      <w:szCs w:val="24"/>
      <w:u w:val="none"/>
      <w:effect w:val="none"/>
    </w:rPr>
  </w:style>
  <w:style w:type="character" w:styleId="Apple-style-span" w:customStyle="1">
    <w:name w:val="apple-style-span"/>
    <w:basedOn w:val="DefaultParagraphFont"/>
    <w:qFormat/>
    <w:rsid w:val="00260802"/>
    <w:rPr/>
  </w:style>
  <w:style w:type="character" w:styleId="Hyperlink1" w:customStyle="1">
    <w:name w:val="Hyperlink1"/>
    <w:basedOn w:val="DefaultParagraphFont"/>
    <w:uiPriority w:val="99"/>
    <w:unhideWhenUsed/>
    <w:qFormat/>
    <w:rsid w:val="00dc41dd"/>
    <w:rPr>
      <w:color w:themeColor="hyperlink" w:val="0000FF"/>
      <w:u w:val="single"/>
    </w:rPr>
  </w:style>
  <w:style w:type="character" w:styleId="CitaoChar" w:customStyle="1">
    <w:name w:val="Citação Char"/>
    <w:link w:val="Quote"/>
    <w:uiPriority w:val="29"/>
    <w:qFormat/>
    <w:rsid w:val="00080b53"/>
    <w:rPr>
      <w:rFonts w:ascii="Arial" w:hAnsi="Arial" w:eastAsia="Calibri" w:cs="Tahoma"/>
      <w:i/>
      <w:iCs/>
      <w:color w:val="000000"/>
      <w:szCs w:val="24"/>
      <w:shd w:fill="FFFFCC" w:val="clear"/>
    </w:rPr>
  </w:style>
  <w:style w:type="character" w:styleId="NotaexplicativaChar" w:customStyle="1">
    <w:name w:val="Nota explicativa Char"/>
    <w:basedOn w:val="CitaoChar"/>
    <w:link w:val="Notaexplicativa"/>
    <w:qFormat/>
    <w:rsid w:val="00265fb6"/>
    <w:rPr>
      <w:rFonts w:ascii="Arial" w:hAnsi="Arial" w:eastAsia="Calibri" w:cs="Tahoma"/>
      <w:i/>
      <w:iCs/>
      <w:color w:val="000000"/>
      <w:szCs w:val="24"/>
      <w:shd w:fill="FFFFCC" w:val="clear"/>
    </w:rPr>
  </w:style>
  <w:style w:type="character" w:styleId="CabealhoChar" w:customStyle="1">
    <w:name w:val="Cabeçalho Char"/>
    <w:uiPriority w:val="99"/>
    <w:qFormat/>
    <w:rsid w:val="00ca24fb"/>
    <w:rPr>
      <w:rFonts w:ascii="Ecofont_Spranq_eco_Sans" w:hAnsi="Ecofont_Spranq_eco_Sans" w:cs="Tahoma"/>
      <w:sz w:val="24"/>
      <w:szCs w:val="24"/>
    </w:rPr>
  </w:style>
  <w:style w:type="character" w:styleId="RodapChar" w:customStyle="1">
    <w:name w:val="Rodapé Char"/>
    <w:uiPriority w:val="99"/>
    <w:qFormat/>
    <w:rsid w:val="00ca24fb"/>
    <w:rPr>
      <w:rFonts w:ascii="Ecofont_Spranq_eco_Sans" w:hAnsi="Ecofont_Spranq_eco_Sans" w:cs="Tahoma"/>
      <w:sz w:val="24"/>
      <w:szCs w:val="24"/>
    </w:rPr>
  </w:style>
  <w:style w:type="character" w:styleId="Annotationreference">
    <w:name w:val="annotation reference"/>
    <w:basedOn w:val="DefaultParagraphFont"/>
    <w:unhideWhenUsed/>
    <w:qFormat/>
    <w:rsid w:val="00430fdb"/>
    <w:rPr>
      <w:sz w:val="16"/>
      <w:szCs w:val="16"/>
    </w:rPr>
  </w:style>
  <w:style w:type="character" w:styleId="TextodecomentrioChar" w:customStyle="1">
    <w:name w:val="Texto de comentário Char"/>
    <w:basedOn w:val="DefaultParagraphFont"/>
    <w:link w:val="Annotationtext"/>
    <w:uiPriority w:val="99"/>
    <w:qFormat/>
    <w:rsid w:val="00430fdb"/>
    <w:rPr>
      <w:rFonts w:ascii="Ecofont_Spranq_eco_Sans" w:hAnsi="Ecofont_Spranq_eco_Sans" w:cs="Tahoma"/>
      <w:lang w:eastAsia="pt-BR"/>
    </w:rPr>
  </w:style>
  <w:style w:type="character" w:styleId="AssuntodocomentrioChar" w:customStyle="1">
    <w:name w:val="Assunto do comentário Char"/>
    <w:basedOn w:val="TextodecomentrioChar"/>
    <w:link w:val="Annotationsubject"/>
    <w:uiPriority w:val="99"/>
    <w:semiHidden/>
    <w:qFormat/>
    <w:rsid w:val="00430fdb"/>
    <w:rPr>
      <w:rFonts w:ascii="Ecofont_Spranq_eco_Sans" w:hAnsi="Ecofont_Spranq_eco_Sans" w:cs="Tahoma"/>
      <w:b/>
      <w:bCs/>
      <w:lang w:eastAsia="pt-BR"/>
    </w:rPr>
  </w:style>
  <w:style w:type="character" w:styleId="Ttulo4Char" w:customStyle="1">
    <w:name w:val="Título 4 Char"/>
    <w:basedOn w:val="DefaultParagraphFont"/>
    <w:qFormat/>
    <w:rsid w:val="00a45a85"/>
    <w:rPr>
      <w:rFonts w:ascii="Calibri" w:hAnsi="Calibri" w:eastAsia="" w:cs="" w:asciiTheme="majorHAnsi" w:cstheme="majorBidi" w:eastAsiaTheme="majorEastAsia" w:hAnsiTheme="majorHAnsi"/>
      <w:i/>
      <w:iCs/>
      <w:color w:themeColor="accent1" w:themeShade="bf" w:val="365F91"/>
      <w:sz w:val="24"/>
      <w:szCs w:val="24"/>
      <w:lang w:eastAsia="pt-BR"/>
    </w:rPr>
  </w:style>
  <w:style w:type="character" w:styleId="TtuloChar" w:customStyle="1">
    <w:name w:val="Título Char"/>
    <w:basedOn w:val="DefaultParagraphFont"/>
    <w:qFormat/>
    <w:rsid w:val="007f77ad"/>
    <w:rPr>
      <w:rFonts w:ascii="Calibri" w:hAnsi="Calibri" w:eastAsia="" w:cs="" w:asciiTheme="majorHAnsi" w:cstheme="majorBidi" w:eastAsiaTheme="majorEastAsia" w:hAnsiTheme="majorHAnsi"/>
      <w:color w:themeColor="text2" w:themeShade="bf" w:val="17365D"/>
      <w:spacing w:val="5"/>
      <w:kern w:val="2"/>
      <w:sz w:val="52"/>
      <w:szCs w:val="52"/>
      <w:lang w:eastAsia="pt-BR"/>
    </w:rPr>
  </w:style>
  <w:style w:type="character" w:styleId="Nivel01Char" w:customStyle="1">
    <w:name w:val="Nivel 01 Char"/>
    <w:basedOn w:val="TtuloChar"/>
    <w:link w:val="Nivel01"/>
    <w:qFormat/>
    <w:rsid w:val="00186d2d"/>
    <w:rPr>
      <w:rFonts w:ascii="Arial" w:hAnsi="Arial" w:eastAsia="" w:cs="Arial" w:eastAsiaTheme="majorEastAsia"/>
      <w:b/>
      <w:bCs/>
      <w:color w:themeColor="text2" w:themeShade="bf" w:val="17365D"/>
      <w:spacing w:val="5"/>
      <w:kern w:val="2"/>
      <w:sz w:val="52"/>
      <w:szCs w:val="52"/>
      <w:lang w:eastAsia="pt-BR"/>
    </w:rPr>
  </w:style>
  <w:style w:type="character" w:styleId="Ttulo1Char" w:customStyle="1">
    <w:name w:val="Título 1 Char"/>
    <w:basedOn w:val="DefaultParagraphFont"/>
    <w:uiPriority w:val="9"/>
    <w:qFormat/>
    <w:rsid w:val="007f77ad"/>
    <w:rPr>
      <w:rFonts w:ascii="Calibri" w:hAnsi="Calibri" w:eastAsia="" w:cs="" w:asciiTheme="majorHAnsi" w:cstheme="majorBidi" w:eastAsiaTheme="majorEastAsia" w:hAnsiTheme="majorHAnsi"/>
      <w:b/>
      <w:bCs/>
      <w:color w:themeColor="accent1" w:themeShade="bf" w:val="365F91"/>
      <w:sz w:val="28"/>
      <w:szCs w:val="28"/>
      <w:lang w:eastAsia="pt-BR"/>
    </w:rPr>
  </w:style>
  <w:style w:type="character" w:styleId="Nivel01TituloChar" w:customStyle="1">
    <w:name w:val="Nivel_01_Titulo Char"/>
    <w:basedOn w:val="Nivel01Char"/>
    <w:link w:val="Nivel01Titulo"/>
    <w:qFormat/>
    <w:rsid w:val="00e967ea"/>
    <w:rPr>
      <w:rFonts w:ascii="Arial" w:hAnsi="Arial" w:eastAsia="" w:cs="" w:cstheme="majorBidi" w:eastAsiaTheme="majorEastAsia"/>
      <w:b/>
      <w:bCs/>
      <w:color w:themeColor="text1" w:val="000000"/>
      <w:spacing w:val="5"/>
      <w:kern w:val="2"/>
      <w:sz w:val="52"/>
      <w:szCs w:val="52"/>
      <w:lang w:eastAsia="pt-BR"/>
    </w:rPr>
  </w:style>
  <w:style w:type="character" w:styleId="QuoteChar" w:customStyle="1">
    <w:name w:val="Quote Char"/>
    <w:basedOn w:val="DefaultParagraphFont"/>
    <w:link w:val="Citao1"/>
    <w:qFormat/>
    <w:rsid w:val="00b77761"/>
    <w:rPr>
      <w:rFonts w:ascii="Ecofont_Spranq_eco_Sans" w:hAnsi="Ecofont_Spranq_eco_Sans" w:eastAsia="Calibri" w:cs="Tahoma"/>
      <w:i/>
      <w:iCs/>
      <w:color w:val="000000"/>
      <w:shd w:fill="FFFFCC" w:val="clear"/>
    </w:rPr>
  </w:style>
  <w:style w:type="character" w:styleId="Normaltextrun" w:customStyle="1">
    <w:name w:val="normaltextrun"/>
    <w:basedOn w:val="DefaultParagraphFont"/>
    <w:qFormat/>
    <w:rsid w:val="0053119e"/>
    <w:rPr/>
  </w:style>
  <w:style w:type="character" w:styleId="Eop" w:customStyle="1">
    <w:name w:val="eop"/>
    <w:basedOn w:val="DefaultParagraphFont"/>
    <w:qFormat/>
    <w:rsid w:val="0053119e"/>
    <w:rPr/>
  </w:style>
  <w:style w:type="character" w:styleId="Spellingerror" w:customStyle="1">
    <w:name w:val="spellingerror"/>
    <w:basedOn w:val="DefaultParagraphFont"/>
    <w:qFormat/>
    <w:rsid w:val="0053119e"/>
    <w:rPr/>
  </w:style>
  <w:style w:type="character" w:styleId="CorpodetextoChar" w:customStyle="1">
    <w:name w:val="Corpo de texto Char"/>
    <w:basedOn w:val="DefaultParagraphFont"/>
    <w:link w:val="Textbody1"/>
    <w:uiPriority w:val="99"/>
    <w:qFormat/>
    <w:rsid w:val="00405763"/>
    <w:rPr>
      <w:rFonts w:eastAsia="Times New Roman"/>
      <w:sz w:val="24"/>
      <w:szCs w:val="24"/>
      <w:lang w:eastAsia="pt-BR"/>
    </w:rPr>
  </w:style>
  <w:style w:type="character" w:styleId="Nivel1Char" w:customStyle="1">
    <w:name w:val="Nivel1 Char"/>
    <w:basedOn w:val="Ttulo1Char"/>
    <w:link w:val="Nivel1"/>
    <w:qFormat/>
    <w:rsid w:val="001b6423"/>
    <w:rPr>
      <w:rFonts w:ascii="Arial" w:hAnsi="Arial" w:eastAsia="" w:cs="Arial" w:eastAsiaTheme="majorEastAsia"/>
      <w:b/>
      <w:bCs w:val="false"/>
      <w:color w:themeColor="accent1" w:themeShade="bf" w:val="365F91"/>
      <w:sz w:val="28"/>
      <w:szCs w:val="28"/>
      <w:lang w:eastAsia="pt-BR"/>
    </w:rPr>
  </w:style>
  <w:style w:type="character" w:styleId="Nivel4Char" w:customStyle="1">
    <w:name w:val="Nivel 4 Char"/>
    <w:basedOn w:val="DefaultParagraphFont"/>
    <w:link w:val="Nivel4"/>
    <w:qFormat/>
    <w:rsid w:val="003a3294"/>
    <w:rPr>
      <w:rFonts w:ascii="Arial" w:hAnsi="Arial" w:cs="Tahoma"/>
      <w:szCs w:val="24"/>
      <w:lang w:eastAsia="pt-BR"/>
    </w:rPr>
  </w:style>
  <w:style w:type="character" w:styleId="Cp0020corpodespachochar1" w:customStyle="1">
    <w:name w:val="cp_0020corpodespacho__char1"/>
    <w:qFormat/>
    <w:rsid w:val="00d30a43"/>
    <w:rPr>
      <w:rFonts w:ascii="Times New Roman" w:hAnsi="Times New Roman" w:cs="Times New Roman"/>
      <w:strike w:val="false"/>
      <w:dstrike w:val="false"/>
      <w:sz w:val="26"/>
      <w:szCs w:val="26"/>
      <w:u w:val="none"/>
      <w:effect w:val="none"/>
    </w:rPr>
  </w:style>
  <w:style w:type="character" w:styleId="Em0020ementachar1" w:customStyle="1">
    <w:name w:val="em_0020ementa__char1"/>
    <w:qFormat/>
    <w:rsid w:val="00d30a43"/>
    <w:rPr>
      <w:rFonts w:ascii="Times New Roman" w:hAnsi="Times New Roman" w:cs="Times New Roman"/>
      <w:strike w:val="false"/>
      <w:dstrike w:val="false"/>
      <w:sz w:val="28"/>
      <w:szCs w:val="28"/>
      <w:u w:val="none"/>
      <w:effect w:val="none"/>
    </w:rPr>
  </w:style>
  <w:style w:type="character" w:styleId="Strong">
    <w:name w:val="Strong"/>
    <w:basedOn w:val="DefaultParagraphFont"/>
    <w:uiPriority w:val="22"/>
    <w:qFormat/>
    <w:rsid w:val="00d30a43"/>
    <w:rPr>
      <w:b/>
      <w:bCs/>
    </w:rPr>
  </w:style>
  <w:style w:type="character" w:styleId="Emphasis">
    <w:name w:val="Emphasis"/>
    <w:basedOn w:val="DefaultParagraphFont"/>
    <w:uiPriority w:val="20"/>
    <w:qFormat/>
    <w:rsid w:val="00d30a43"/>
    <w:rPr>
      <w:i/>
      <w:iCs/>
    </w:rPr>
  </w:style>
  <w:style w:type="character" w:styleId="Manoel" w:customStyle="1">
    <w:name w:val="Manoel"/>
    <w:qFormat/>
    <w:rsid w:val="00d30a43"/>
    <w:rPr>
      <w:rFonts w:ascii="Arial" w:hAnsi="Arial" w:cs="Arial"/>
      <w:color w:val="7030A0"/>
      <w:sz w:val="20"/>
    </w:rPr>
  </w:style>
  <w:style w:type="character" w:styleId="GradeColorida-nfase1Char" w:customStyle="1">
    <w:name w:val="Grade Colorida - Ênfase 1 Char"/>
    <w:link w:val="GradeColorida-nfase11"/>
    <w:uiPriority w:val="29"/>
    <w:qFormat/>
    <w:rsid w:val="00d30a43"/>
    <w:rPr>
      <w:rFonts w:ascii="Arial" w:hAnsi="Arial" w:eastAsia="Calibri"/>
      <w:i/>
      <w:iCs/>
      <w:color w:val="000000"/>
      <w:szCs w:val="24"/>
      <w:shd w:fill="FFFFCC" w:val="clear"/>
    </w:rPr>
  </w:style>
  <w:style w:type="character" w:styleId="Highlight" w:customStyle="1">
    <w:name w:val="highlight"/>
    <w:basedOn w:val="DefaultParagraphFont"/>
    <w:qFormat/>
    <w:rsid w:val="00d30a43"/>
    <w:rPr/>
  </w:style>
  <w:style w:type="character" w:styleId="FollowedHyperlink">
    <w:name w:val="FollowedHyperlink"/>
    <w:basedOn w:val="DefaultParagraphFont"/>
    <w:uiPriority w:val="99"/>
    <w:semiHidden/>
    <w:unhideWhenUsed/>
    <w:rsid w:val="00d30a43"/>
    <w:rPr>
      <w:color w:themeColor="followedHyperlink" w:val="800080"/>
      <w:u w:val="single"/>
    </w:rPr>
  </w:style>
  <w:style w:type="character" w:styleId="MenoPendente1" w:customStyle="1">
    <w:name w:val="Menção Pendente1"/>
    <w:basedOn w:val="DefaultParagraphFont"/>
    <w:uiPriority w:val="99"/>
    <w:semiHidden/>
    <w:unhideWhenUsed/>
    <w:qFormat/>
    <w:rsid w:val="00d30a43"/>
    <w:rPr>
      <w:color w:val="605E5C"/>
      <w:shd w:fill="E1DFDD" w:val="clear"/>
    </w:rPr>
  </w:style>
  <w:style w:type="character" w:styleId="MenoPendente2" w:customStyle="1">
    <w:name w:val="Menção Pendente2"/>
    <w:basedOn w:val="DefaultParagraphFont"/>
    <w:uiPriority w:val="99"/>
    <w:semiHidden/>
    <w:unhideWhenUsed/>
    <w:qFormat/>
    <w:rsid w:val="0063029c"/>
    <w:rPr>
      <w:color w:val="605E5C"/>
      <w:shd w:fill="E1DFDD" w:val="clear"/>
    </w:rPr>
  </w:style>
  <w:style w:type="character" w:styleId="Nivel2Char" w:customStyle="1">
    <w:name w:val="Nivel 2 Char"/>
    <w:basedOn w:val="DefaultParagraphFont"/>
    <w:link w:val="Nivel2"/>
    <w:qFormat/>
    <w:locked/>
    <w:rsid w:val="00da51e8"/>
    <w:rPr>
      <w:rFonts w:ascii="Arial" w:hAnsi="Arial" w:eastAsia="Arial" w:cs="Arial"/>
      <w:color w:themeColor="text1" w:val="000000"/>
      <w:lang w:eastAsia="pt-BR"/>
    </w:rPr>
  </w:style>
  <w:style w:type="character" w:styleId="Nvel2OpcionalChar" w:customStyle="1">
    <w:name w:val="Nível 2 Opcional Char"/>
    <w:basedOn w:val="DefaultParagraphFont"/>
    <w:link w:val="Nvel2Opcional"/>
    <w:qFormat/>
    <w:rsid w:val="00a831d9"/>
    <w:rPr>
      <w:rFonts w:ascii="Arial" w:hAnsi="Arial" w:eastAsia="Times New Roman" w:cs="Arial"/>
      <w:i/>
      <w:color w:val="FF0000"/>
      <w:lang w:eastAsia="pt-BR"/>
    </w:rPr>
  </w:style>
  <w:style w:type="character" w:styleId="Nvel3OpcionalChar" w:customStyle="1">
    <w:name w:val="Nível 3 Opcional Char"/>
    <w:basedOn w:val="DefaultParagraphFont"/>
    <w:link w:val="Nvel3Opcional"/>
    <w:qFormat/>
    <w:rsid w:val="00a831d9"/>
    <w:rPr>
      <w:rFonts w:ascii="Arial" w:hAnsi="Arial" w:eastAsia="Times New Roman" w:cs="Arial"/>
      <w:i/>
      <w:iCs/>
      <w:color w:val="FF0000"/>
      <w:lang w:eastAsia="pt-BR"/>
    </w:rPr>
  </w:style>
  <w:style w:type="character" w:styleId="PlaceholderText">
    <w:name w:val="Placeholder Text"/>
    <w:basedOn w:val="DefaultParagraphFont"/>
    <w:uiPriority w:val="67"/>
    <w:semiHidden/>
    <w:qFormat/>
    <w:rsid w:val="0029332d"/>
    <w:rPr>
      <w:color w:val="808080"/>
    </w:rPr>
  </w:style>
  <w:style w:type="character" w:styleId="PargrafodaListaChar" w:customStyle="1">
    <w:name w:val="Parágrafo da Lista Char"/>
    <w:basedOn w:val="DefaultParagraphFont"/>
    <w:link w:val="ListParagraph"/>
    <w:uiPriority w:val="34"/>
    <w:qFormat/>
    <w:rsid w:val="002430f2"/>
    <w:rPr>
      <w:rFonts w:ascii="Ecofont_Spranq_eco_Sans" w:hAnsi="Ecofont_Spranq_eco_Sans" w:cs="Tahoma"/>
      <w:sz w:val="24"/>
      <w:szCs w:val="24"/>
      <w:lang w:eastAsia="pt-BR"/>
    </w:rPr>
  </w:style>
  <w:style w:type="character" w:styleId="Ttulo3Char" w:customStyle="1">
    <w:name w:val="Título 3 Char"/>
    <w:basedOn w:val="DefaultParagraphFont"/>
    <w:uiPriority w:val="9"/>
    <w:semiHidden/>
    <w:qFormat/>
    <w:rsid w:val="00cb3192"/>
    <w:rPr>
      <w:rFonts w:ascii="Calibri" w:hAnsi="Calibri" w:eastAsia="" w:cs="" w:asciiTheme="majorHAnsi" w:cstheme="majorBidi" w:eastAsiaTheme="majorEastAsia" w:hAnsiTheme="majorHAnsi"/>
      <w:color w:themeColor="accent1" w:themeShade="7f" w:val="243F60"/>
      <w:sz w:val="24"/>
      <w:szCs w:val="24"/>
    </w:rPr>
  </w:style>
  <w:style w:type="character" w:styleId="Ttulo6Char" w:customStyle="1">
    <w:name w:val="Título 6 Char"/>
    <w:basedOn w:val="DefaultParagraphFont"/>
    <w:uiPriority w:val="9"/>
    <w:semiHidden/>
    <w:qFormat/>
    <w:rsid w:val="00cb3192"/>
    <w:rPr>
      <w:rFonts w:ascii="Calibri" w:hAnsi="Calibri" w:eastAsia="" w:cs="" w:asciiTheme="majorHAnsi" w:cstheme="majorBidi" w:eastAsiaTheme="majorEastAsia" w:hAnsiTheme="majorHAnsi"/>
      <w:color w:themeColor="accent1" w:themeShade="7f" w:val="243F60"/>
      <w:sz w:val="22"/>
      <w:szCs w:val="22"/>
    </w:rPr>
  </w:style>
  <w:style w:type="character" w:styleId="Markedcontent" w:customStyle="1">
    <w:name w:val="markedcontent"/>
    <w:basedOn w:val="DefaultParagraphFont"/>
    <w:qFormat/>
    <w:rsid w:val="00cb3192"/>
    <w:rPr/>
  </w:style>
  <w:style w:type="character" w:styleId="MenoPendente3" w:customStyle="1">
    <w:name w:val="Menção Pendente3"/>
    <w:basedOn w:val="DefaultParagraphFont"/>
    <w:uiPriority w:val="99"/>
    <w:semiHidden/>
    <w:unhideWhenUsed/>
    <w:qFormat/>
    <w:rsid w:val="00cb3192"/>
    <w:rPr>
      <w:color w:val="605E5C"/>
      <w:shd w:fill="E1DFDD" w:val="clear"/>
    </w:rPr>
  </w:style>
  <w:style w:type="character" w:styleId="MenoPendente4" w:customStyle="1">
    <w:name w:val="Menção Pendente4"/>
    <w:basedOn w:val="DefaultParagraphFont"/>
    <w:uiPriority w:val="99"/>
    <w:semiHidden/>
    <w:unhideWhenUsed/>
    <w:qFormat/>
    <w:rsid w:val="00cb3192"/>
    <w:rPr>
      <w:color w:val="605E5C"/>
      <w:shd w:fill="E1DFDD" w:val="clear"/>
    </w:rPr>
  </w:style>
  <w:style w:type="character" w:styleId="OuChar" w:customStyle="1">
    <w:name w:val="ou Char"/>
    <w:basedOn w:val="PargrafodaListaChar"/>
    <w:link w:val="Ou"/>
    <w:qFormat/>
    <w:rsid w:val="00186d2d"/>
    <w:rPr>
      <w:rFonts w:ascii="Arial" w:hAnsi="Arial" w:eastAsia="Cambria" w:cs="Arial" w:eastAsiaTheme="minorHAnsi"/>
      <w:b/>
      <w:bCs/>
      <w:i/>
      <w:iCs/>
      <w:color w:val="FF0000"/>
      <w:sz w:val="24"/>
      <w:szCs w:val="24"/>
      <w:u w:val="single"/>
      <w:lang w:eastAsia="pt-BR"/>
    </w:rPr>
  </w:style>
  <w:style w:type="character" w:styleId="Nvel2-RedChar" w:customStyle="1">
    <w:name w:val="Nível 2 -Red Char"/>
    <w:basedOn w:val="Nivel2Char"/>
    <w:link w:val="Nvel2-Red"/>
    <w:qFormat/>
    <w:rsid w:val="00622d7c"/>
    <w:rPr>
      <w:rFonts w:ascii="Arial" w:hAnsi="Arial" w:eastAsia="Arial" w:cs="Arial"/>
      <w:i/>
      <w:iCs/>
      <w:color w:themeColor="text1" w:val="000000"/>
      <w:lang w:eastAsia="pt-BR"/>
    </w:rPr>
  </w:style>
  <w:style w:type="character" w:styleId="Nivel3-erroChar" w:customStyle="1">
    <w:name w:val="Nivel 3-erro Char"/>
    <w:basedOn w:val="DefaultParagraphFont"/>
    <w:link w:val="Nivel3-erro"/>
    <w:qFormat/>
    <w:rsid w:val="005a29bf"/>
    <w:rPr>
      <w:rFonts w:ascii="Arial" w:hAnsi="Arial" w:cs="Tahoma"/>
      <w:szCs w:val="24"/>
      <w:lang w:eastAsia="pt-BR"/>
    </w:rPr>
  </w:style>
  <w:style w:type="character" w:styleId="Nvel3-RChar" w:customStyle="1">
    <w:name w:val="Nível 3-R Char"/>
    <w:basedOn w:val="Nivel3-erroChar"/>
    <w:link w:val="Nvel3-R"/>
    <w:qFormat/>
    <w:rsid w:val="0050562b"/>
    <w:rPr>
      <w:rFonts w:ascii="Arial" w:hAnsi="Arial" w:cs="Arial"/>
      <w:i/>
      <w:iCs/>
      <w:color w:val="FF0000"/>
      <w:szCs w:val="24"/>
      <w:lang w:eastAsia="pt-BR"/>
    </w:rPr>
  </w:style>
  <w:style w:type="character" w:styleId="Nvel4-RChar" w:customStyle="1">
    <w:name w:val="Nível 4-R Char"/>
    <w:basedOn w:val="Nivel4Char"/>
    <w:link w:val="Nvel4-R"/>
    <w:qFormat/>
    <w:rsid w:val="00622d7c"/>
    <w:rPr>
      <w:rFonts w:ascii="Arial" w:hAnsi="Arial" w:cs="Tahoma"/>
      <w:i/>
      <w:iCs/>
      <w:color w:val="FF0000"/>
      <w:szCs w:val="24"/>
      <w:lang w:eastAsia="pt-BR"/>
    </w:rPr>
  </w:style>
  <w:style w:type="character" w:styleId="Nvel1-SemNumChar" w:customStyle="1">
    <w:name w:val="Nível 1-Sem Num Char"/>
    <w:basedOn w:val="Nivel01Char"/>
    <w:link w:val="Nvel1-SemNum"/>
    <w:qFormat/>
    <w:rsid w:val="00622d7c"/>
    <w:rPr>
      <w:rFonts w:ascii="Arial" w:hAnsi="Arial" w:eastAsia="" w:cs="Arial" w:eastAsiaTheme="majorEastAsia"/>
      <w:b/>
      <w:bCs/>
      <w:color w:themeColor="text2" w:themeShade="bf" w:val="17365D"/>
      <w:spacing w:val="5"/>
      <w:kern w:val="2"/>
      <w:sz w:val="52"/>
      <w:szCs w:val="52"/>
      <w:lang w:eastAsia="pt-BR"/>
    </w:rPr>
  </w:style>
  <w:style w:type="character" w:styleId="PrembuloChar" w:customStyle="1">
    <w:name w:val="Preâmbulo Char"/>
    <w:basedOn w:val="DefaultParagraphFont"/>
    <w:link w:val="Prembulo"/>
    <w:qFormat/>
    <w:rsid w:val="00bb19e4"/>
    <w:rPr>
      <w:rFonts w:ascii="Arial" w:hAnsi="Arial" w:eastAsia="Arial" w:cs="Arial"/>
      <w:bCs/>
      <w:lang w:eastAsia="pt-BR"/>
    </w:rPr>
  </w:style>
  <w:style w:type="character" w:styleId="MenoPendente5" w:customStyle="1">
    <w:name w:val="Menção Pendente5"/>
    <w:basedOn w:val="DefaultParagraphFont"/>
    <w:uiPriority w:val="99"/>
    <w:semiHidden/>
    <w:unhideWhenUsed/>
    <w:qFormat/>
    <w:rsid w:val="008d252d"/>
    <w:rPr>
      <w:color w:val="605E5C"/>
      <w:shd w:fill="E1DFDD" w:val="clear"/>
    </w:rPr>
  </w:style>
  <w:style w:type="character" w:styleId="Citao2Char" w:customStyle="1">
    <w:name w:val="citação 2 Char"/>
    <w:basedOn w:val="CitaoChar"/>
    <w:link w:val="Citao2"/>
    <w:qFormat/>
    <w:rsid w:val="00573b28"/>
    <w:rPr>
      <w:rFonts w:ascii="Arial" w:hAnsi="Arial" w:eastAsia="Calibri" w:cs="Tahoma"/>
      <w:i/>
      <w:iCs/>
      <w:color w:val="000000"/>
      <w:szCs w:val="24"/>
      <w:shd w:fill="FFFFCC" w:val="clear"/>
    </w:rPr>
  </w:style>
  <w:style w:type="character" w:styleId="Nvel1-SemNumeraoChar" w:customStyle="1">
    <w:name w:val="Nível 1-Sem Numeração Char"/>
    <w:basedOn w:val="Nvel1-SemNumChar"/>
    <w:link w:val="Nvel1-SemNumerao"/>
    <w:qFormat/>
    <w:rsid w:val="00186d2d"/>
    <w:rPr>
      <w:rFonts w:ascii="Arial" w:hAnsi="Arial" w:eastAsia="" w:cs="Arial" w:eastAsiaTheme="majorEastAsia"/>
      <w:b/>
      <w:bCs/>
      <w:color w:themeColor="text2" w:themeShade="bf" w:val="17365D"/>
      <w:spacing w:val="5"/>
      <w:kern w:val="2"/>
      <w:sz w:val="52"/>
      <w:szCs w:val="52"/>
      <w:lang w:eastAsia="pt-BR"/>
    </w:rPr>
  </w:style>
  <w:style w:type="character" w:styleId="MenoPendente6" w:customStyle="1">
    <w:name w:val="Menção Pendente6"/>
    <w:basedOn w:val="DefaultParagraphFont"/>
    <w:uiPriority w:val="99"/>
    <w:semiHidden/>
    <w:unhideWhenUsed/>
    <w:qFormat/>
    <w:rsid w:val="004b478e"/>
    <w:rPr>
      <w:color w:val="605E5C"/>
      <w:shd w:fill="E1DFDD" w:val="clear"/>
    </w:rPr>
  </w:style>
  <w:style w:type="character" w:styleId="AlteraesChar" w:customStyle="1">
    <w:name w:val="Alterações Char"/>
    <w:basedOn w:val="Nvel2-RedChar"/>
    <w:link w:val="Alteraes"/>
    <w:qFormat/>
    <w:rsid w:val="00af5de1"/>
    <w:rPr>
      <w:rFonts w:ascii="Arial" w:hAnsi="Arial" w:eastAsia="Arial" w:cs="Arial"/>
      <w:i/>
      <w:iCs/>
      <w:color w:themeColor="text1" w:val="000000"/>
      <w:lang w:eastAsia="pt-BR"/>
    </w:rPr>
  </w:style>
  <w:style w:type="character" w:styleId="Nivel3Char" w:customStyle="1">
    <w:name w:val="Nivel 3 Char"/>
    <w:basedOn w:val="DefaultParagraphFont"/>
    <w:link w:val="Nivel3"/>
    <w:qFormat/>
    <w:rsid w:val="720bf7ba"/>
    <w:rPr>
      <w:rFonts w:ascii="Ecofont_Spranq_eco_Sans" w:hAnsi="Ecofont_Spranq_eco_Sans" w:cs="Tahoma"/>
      <w:sz w:val="24"/>
      <w:szCs w:val="24"/>
      <w:lang w:eastAsia="pt-BR"/>
    </w:rPr>
  </w:style>
  <w:style w:type="character" w:styleId="Linenumber1">
    <w:name w:val="line number1"/>
    <w:qFormat/>
    <w:rPr/>
  </w:style>
  <w:style w:type="character" w:styleId="Caracteresdenotaderodap" w:customStyle="1">
    <w:name w:val="Caracteres de nota de rodapé"/>
    <w:qFormat/>
    <w:rPr>
      <w:vertAlign w:val="superscript"/>
    </w:rPr>
  </w:style>
  <w:style w:type="character" w:styleId="FootnoteReference">
    <w:name w:val="Footnote Reference"/>
    <w:rPr>
      <w:vertAlign w:val="superscript"/>
    </w:rPr>
  </w:style>
  <w:style w:type="character" w:styleId="Caracteresdenotadefim" w:customStyle="1">
    <w:name w:val="Caracteres de nota de fim"/>
    <w:qFormat/>
    <w:rPr>
      <w:vertAlign w:val="superscript"/>
    </w:rPr>
  </w:style>
  <w:style w:type="character" w:styleId="EndnoteReference">
    <w:name w:val="Endnote Reference"/>
    <w:rPr>
      <w:vertAlign w:val="superscript"/>
    </w:rPr>
  </w:style>
  <w:style w:type="character" w:styleId="Marcadores" w:customStyle="1">
    <w:name w:val="Marcadores"/>
    <w:qFormat/>
    <w:rPr>
      <w:rFonts w:ascii="OpenSymbol" w:hAnsi="OpenSymbol" w:eastAsia="OpenSymbol" w:cs="OpenSymbol"/>
    </w:rPr>
  </w:style>
  <w:style w:type="character" w:styleId="Hyperlink">
    <w:name w:val="Hyperlink"/>
    <w:rPr>
      <w:color w:val="000080"/>
      <w:u w:val="single"/>
    </w:rPr>
  </w:style>
  <w:style w:type="character" w:styleId="LineNumber">
    <w:name w:val="Line Number"/>
    <w:rPr/>
  </w:style>
  <w:style w:type="character" w:styleId="Smbolosdenumerao">
    <w:name w:val="Símbolos de numeração"/>
    <w:qFormat/>
    <w:rPr/>
  </w:style>
  <w:style w:type="paragraph" w:styleId="Ttulo">
    <w:name w:val="Títu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uiPriority w:val="99"/>
    <w:unhideWhenUsed/>
    <w:rsid w:val="00d30a43"/>
    <w:pPr>
      <w:spacing w:beforeAutospacing="1" w:afterAutospacing="1"/>
    </w:pPr>
    <w:rPr>
      <w:rFonts w:ascii="Times New Roman" w:hAnsi="Times New Roman" w:eastAsia="Times New Roman" w:cs="Times New Roman"/>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cs="Lucida Sans"/>
    </w:rPr>
  </w:style>
  <w:style w:type="paragraph" w:styleId="Title">
    <w:name w:val="Title"/>
    <w:basedOn w:val="Normal"/>
    <w:next w:val="BodyText"/>
    <w:link w:val="TtuloChar"/>
    <w:qFormat/>
    <w:rsid w:val="007f77ad"/>
    <w:pPr>
      <w:pBdr>
        <w:bottom w:val="single" w:sz="8" w:space="4" w:color="4F81BD"/>
      </w:pBdr>
      <w:spacing w:before="0" w:after="300"/>
      <w:contextualSpacing/>
    </w:pPr>
    <w:rPr>
      <w:rFonts w:ascii="Calibri" w:hAnsi="Calibri" w:eastAsia="" w:cs="" w:asciiTheme="majorHAnsi" w:cstheme="majorBidi" w:eastAsiaTheme="majorEastAsia" w:hAnsiTheme="majorHAnsi"/>
      <w:color w:themeColor="text2" w:themeShade="bf" w:val="17365D"/>
      <w:spacing w:val="5"/>
      <w:kern w:val="2"/>
      <w:sz w:val="52"/>
      <w:szCs w:val="52"/>
    </w:rPr>
  </w:style>
  <w:style w:type="paragraph" w:styleId="Caption1">
    <w:name w:val="caption1"/>
    <w:basedOn w:val="Normal"/>
    <w:qFormat/>
    <w:pPr>
      <w:suppressLineNumbers/>
      <w:spacing w:before="120" w:after="120"/>
    </w:pPr>
    <w:rPr>
      <w:rFonts w:cs="Lucida Sans"/>
      <w:i/>
      <w:iCs/>
    </w:rPr>
  </w:style>
  <w:style w:type="paragraph" w:styleId="ListParagraph">
    <w:name w:val="List Paragraph"/>
    <w:basedOn w:val="Normal"/>
    <w:link w:val="PargrafodaListaChar"/>
    <w:uiPriority w:val="34"/>
    <w:qFormat/>
    <w:rsid w:val="004773fc"/>
    <w:pPr>
      <w:spacing w:before="0" w:after="0"/>
      <w:ind w:left="720"/>
      <w:contextualSpacing/>
    </w:pPr>
    <w:r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BalloonText">
    <w:name w:val="Balloon Text"/>
    <w:basedOn w:val="Normal"/>
    <w:link w:val="TextodebaloChar"/>
    <w:uiPriority w:val="99"/>
    <w:qFormat/>
    <w:rsid w:val="003a73c1"/>
    <w:pPr/>
    <w:rPr>
      <w:rFonts w:ascii="Tahoma" w:hAnsi="Tahoma"/>
      <w:sz w:val="16"/>
      <w:szCs w:val="16"/>
    </w:rPr>
  </w:style>
  <w:style w:type="paragraph" w:styleId="Nvel2" w:customStyle="1">
    <w:name w:val="Nível 2"/>
    <w:basedOn w:val="Normal"/>
    <w:next w:val="Normal"/>
    <w:qFormat/>
    <w:rsid w:val="00d30a43"/>
    <w:pPr>
      <w:spacing w:before="0" w:after="120"/>
      <w:jc w:val="both"/>
    </w:pPr>
    <w:rPr>
      <w:rFonts w:ascii="Arial" w:hAnsi="Arial" w:cs="Times New Roman"/>
      <w:b/>
      <w:szCs w:val="20"/>
    </w:rPr>
  </w:style>
  <w:style w:type="paragraph" w:styleId="Quote">
    <w:name w:val="Quote"/>
    <w:basedOn w:val="Normal"/>
    <w:next w:val="Normal"/>
    <w:link w:val="CitaoChar"/>
    <w:uiPriority w:val="29"/>
    <w:qFormat/>
    <w:rsid w:val="00d30a43"/>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ascii="Arial" w:hAnsi="Arial" w:eastAsia="Calibri"/>
      <w:i/>
      <w:iCs/>
      <w:color w:val="000000"/>
      <w:sz w:val="20"/>
      <w:lang w:eastAsia="en-US"/>
    </w:rPr>
  </w:style>
  <w:style w:type="paragraph" w:styleId="ListBullet5">
    <w:name w:val="List Bullet 5"/>
    <w:basedOn w:val="Normal"/>
    <w:qFormat/>
    <w:rsid w:val="001a3a05"/>
    <w:pPr>
      <w:numPr>
        <w:ilvl w:val="0"/>
        <w:numId w:val="1"/>
      </w:numPr>
      <w:spacing w:before="0" w:after="0"/>
      <w:contextualSpacing/>
    </w:pPr>
    <w:rPr/>
  </w:style>
  <w:style w:type="paragraph" w:styleId="Notaexplicativa" w:customStyle="1">
    <w:name w:val="Nota explicativa"/>
    <w:basedOn w:val="Quote"/>
    <w:link w:val="NotaexplicativaChar"/>
    <w:qFormat/>
    <w:rsid w:val="00265fb6"/>
    <w:pPr/>
    <w:rPr>
      <w:szCs w:val="20"/>
    </w:rPr>
  </w:style>
  <w:style w:type="paragraph" w:styleId="CabealhoeRodap" w:customStyle="1">
    <w:name w:val="Cabeçalho e Rodapé"/>
    <w:basedOn w:val="Normal"/>
    <w:qFormat/>
    <w:pPr/>
    <w:rPr/>
  </w:style>
  <w:style w:type="paragraph" w:styleId="Header">
    <w:name w:val="Header"/>
    <w:basedOn w:val="Normal"/>
    <w:link w:val="CabealhoChar"/>
    <w:uiPriority w:val="99"/>
    <w:rsid w:val="00ca24fb"/>
    <w:pPr>
      <w:tabs>
        <w:tab w:val="clear" w:pos="708"/>
        <w:tab w:val="center" w:pos="4252" w:leader="none"/>
        <w:tab w:val="right" w:pos="8504" w:leader="none"/>
      </w:tabs>
    </w:pPr>
    <w:rPr/>
  </w:style>
  <w:style w:type="paragraph" w:styleId="Footer">
    <w:name w:val="Footer"/>
    <w:basedOn w:val="Normal"/>
    <w:link w:val="RodapChar"/>
    <w:uiPriority w:val="99"/>
    <w:rsid w:val="00ca24fb"/>
    <w:pPr>
      <w:tabs>
        <w:tab w:val="clear" w:pos="708"/>
        <w:tab w:val="center" w:pos="4252" w:leader="none"/>
        <w:tab w:val="right" w:pos="8504" w:leader="none"/>
      </w:tabs>
    </w:pPr>
    <w:rPr/>
  </w:style>
  <w:style w:type="paragraph" w:styleId="Annotationtext">
    <w:name w:val="annotation text"/>
    <w:basedOn w:val="Normal"/>
    <w:link w:val="TextodecomentrioChar"/>
    <w:unhideWhenUsed/>
    <w:qFormat/>
    <w:rsid w:val="00d30a43"/>
    <w:pPr/>
    <w:rPr>
      <w:sz w:val="20"/>
      <w:szCs w:val="20"/>
    </w:rPr>
  </w:style>
  <w:style w:type="paragraph" w:styleId="Annotationsubject">
    <w:name w:val="annotation subject"/>
    <w:basedOn w:val="Annotationtext"/>
    <w:next w:val="Annotationtext"/>
    <w:link w:val="AssuntodocomentrioChar"/>
    <w:uiPriority w:val="99"/>
    <w:semiHidden/>
    <w:unhideWhenUsed/>
    <w:qFormat/>
    <w:rsid w:val="00430fdb"/>
    <w:pPr/>
    <w:rPr>
      <w:b/>
      <w:bCs/>
    </w:rPr>
  </w:style>
  <w:style w:type="paragraph" w:styleId="Nivel01" w:customStyle="1">
    <w:name w:val="Nivel 01"/>
    <w:basedOn w:val="Heading1"/>
    <w:next w:val="Normal"/>
    <w:link w:val="Nivel01Char"/>
    <w:autoRedefine/>
    <w:qFormat/>
    <w:rsid w:val="00186d2d"/>
    <w:pPr>
      <w:numPr>
        <w:ilvl w:val="0"/>
        <w:numId w:val="3"/>
      </w:numPr>
      <w:tabs>
        <w:tab w:val="clear" w:pos="708"/>
        <w:tab w:val="left" w:pos="0" w:leader="none"/>
      </w:tabs>
      <w:spacing w:lineRule="auto" w:line="276" w:before="240" w:after="120"/>
      <w:ind w:hanging="0" w:left="363"/>
      <w:jc w:val="both"/>
    </w:pPr>
    <w:rPr>
      <w:rFonts w:ascii="Arial" w:hAnsi="Arial" w:cs="Arial"/>
      <w:sz w:val="20"/>
      <w:szCs w:val="20"/>
    </w:rPr>
  </w:style>
  <w:style w:type="paragraph" w:styleId="Nivel01Titulo" w:customStyle="1">
    <w:name w:val="Nivel_01_Titulo"/>
    <w:basedOn w:val="Nivel01"/>
    <w:link w:val="Nivel01TituloChar"/>
    <w:qFormat/>
    <w:rsid w:val="00e967ea"/>
    <w:pPr>
      <w:jc w:val="left"/>
    </w:pPr>
    <w:rPr>
      <w:rFonts w:cs="" w:cstheme="majorBidi"/>
      <w:color w:themeColor="text1" w:val="000000"/>
      <w:spacing w:val="5"/>
      <w:kern w:val="2"/>
      <w:sz w:val="52"/>
      <w:szCs w:val="52"/>
    </w:rPr>
  </w:style>
  <w:style w:type="paragraph" w:styleId="PADRO" w:customStyle="1">
    <w:name w:val="PADRÃO"/>
    <w:qFormat/>
    <w:rsid w:val="001e2495"/>
    <w:pPr>
      <w:keepNext w:val="true"/>
      <w:widowControl w:val="false"/>
      <w:shd w:val="clear" w:color="auto" w:fill="FFFFFF"/>
      <w:suppressAutoHyphens w:val="true"/>
      <w:bidi w:val="0"/>
      <w:spacing w:lineRule="auto" w:line="276" w:before="119" w:after="119"/>
      <w:ind w:firstLine="567"/>
      <w:jc w:val="both"/>
      <w:textAlignment w:val="baseline"/>
    </w:pPr>
    <w:rPr>
      <w:rFonts w:ascii="Ecofont_Spranq_eco_Sans" w:hAnsi="Ecofont_Spranq_eco_Sans" w:eastAsia="WenQuanYi Micro Hei" w:cs="Lohit Hindi"/>
      <w:color w:val="auto"/>
      <w:kern w:val="0"/>
      <w:sz w:val="20"/>
      <w:szCs w:val="24"/>
      <w:lang w:val="pt-BR" w:eastAsia="zh-CN" w:bidi="hi-IN"/>
    </w:rPr>
  </w:style>
  <w:style w:type="paragraph" w:styleId="Citao1" w:customStyle="1">
    <w:name w:val="Citação1"/>
    <w:basedOn w:val="Normal"/>
    <w:next w:val="Normal"/>
    <w:link w:val="Quote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i/>
      <w:iCs/>
      <w:color w:val="000000"/>
      <w:sz w:val="20"/>
      <w:szCs w:val="20"/>
      <w:lang w:eastAsia="en-US"/>
    </w:rPr>
  </w:style>
  <w:style w:type="paragraph" w:styleId="Paragraph" w:customStyle="1">
    <w:name w:val="paragraph"/>
    <w:basedOn w:val="Normal"/>
    <w:qFormat/>
    <w:rsid w:val="00d30a43"/>
    <w:pPr>
      <w:spacing w:beforeAutospacing="1" w:afterAutospacing="1"/>
    </w:pPr>
    <w:rPr>
      <w:rFonts w:ascii="Times New Roman" w:hAnsi="Times New Roman" w:eastAsia="Times New Roman" w:cs="Times New Roman"/>
    </w:rPr>
  </w:style>
  <w:style w:type="paragraph" w:styleId="Nivel1" w:customStyle="1">
    <w:name w:val="Nivel1"/>
    <w:basedOn w:val="Heading1"/>
    <w:link w:val="Nivel1Char"/>
    <w:qFormat/>
    <w:rsid w:val="00d30a43"/>
    <w:pPr>
      <w:spacing w:lineRule="auto" w:line="276"/>
      <w:ind w:hanging="357" w:left="357"/>
      <w:jc w:val="both"/>
    </w:pPr>
    <w:rPr>
      <w:rFonts w:ascii="Arial" w:hAnsi="Arial" w:cs="Arial"/>
      <w:bCs w:val="false"/>
    </w:rPr>
  </w:style>
  <w:style w:type="paragraph" w:styleId="PargrafodaLista1" w:customStyle="1">
    <w:name w:val="Parágrafo da Lista1"/>
    <w:basedOn w:val="Normal"/>
    <w:qFormat/>
    <w:rsid w:val="00d30a43"/>
    <w:pPr>
      <w:ind w:left="720"/>
    </w:pPr>
    <w:rPr>
      <w:rFonts w:eastAsia="Times New Roman" w:cs="Ecofont_Spranq_eco_Sans"/>
    </w:rPr>
  </w:style>
  <w:style w:type="paragraph" w:styleId="Nivel2" w:customStyle="1">
    <w:name w:val="Nivel 2"/>
    <w:basedOn w:val="Normal"/>
    <w:link w:val="Nivel2Char"/>
    <w:autoRedefine/>
    <w:qFormat/>
    <w:rsid w:val="00da51e8"/>
    <w:pPr>
      <w:numPr>
        <w:ilvl w:val="1"/>
        <w:numId w:val="3"/>
      </w:numPr>
      <w:spacing w:lineRule="auto" w:line="276" w:before="120" w:after="120"/>
      <w:ind w:hanging="0" w:left="0"/>
      <w:jc w:val="both"/>
    </w:pPr>
    <w:rPr>
      <w:rFonts w:ascii="Arial" w:hAnsi="Arial" w:eastAsia="Arial" w:cs="Arial"/>
      <w:sz w:val="20"/>
      <w:szCs w:val="20"/>
    </w:rPr>
  </w:style>
  <w:style w:type="paragraph" w:styleId="Nivel11" w:customStyle="1">
    <w:name w:val="Nivel 1"/>
    <w:basedOn w:val="Nivel2"/>
    <w:next w:val="Nivel2"/>
    <w:qFormat/>
    <w:rsid w:val="003629e4"/>
    <w:pPr>
      <w:numPr>
        <w:ilvl w:val="0"/>
        <w:numId w:val="0"/>
      </w:numPr>
      <w:ind w:hanging="360" w:left="360"/>
    </w:pPr>
    <w:rPr>
      <w:b/>
    </w:rPr>
  </w:style>
  <w:style w:type="paragraph" w:styleId="Nivel3-erro" w:customStyle="1">
    <w:name w:val="Nivel 3-erro"/>
    <w:basedOn w:val="Nivel3"/>
    <w:link w:val="Nivel3-erroChar"/>
    <w:autoRedefine/>
    <w:qFormat/>
    <w:rsid w:val="005a29bf"/>
    <w:pPr>
      <w:spacing w:lineRule="auto" w:line="276" w:before="120" w:after="120"/>
      <w:ind w:hanging="0" w:left="284"/>
      <w:jc w:val="both"/>
    </w:pPr>
    <w:rPr>
      <w:rFonts w:ascii="Arial" w:hAnsi="Arial"/>
      <w:sz w:val="20"/>
    </w:rPr>
  </w:style>
  <w:style w:type="paragraph" w:styleId="Nivel4" w:customStyle="1">
    <w:name w:val="Nivel 4"/>
    <w:basedOn w:val="Nivel3-erro"/>
    <w:link w:val="Nivel4Char"/>
    <w:autoRedefine/>
    <w:qFormat/>
    <w:rsid w:val="003a3294"/>
    <w:pPr>
      <w:ind w:left="567"/>
    </w:pPr>
    <w:rPr/>
  </w:style>
  <w:style w:type="paragraph" w:styleId="Nivel5" w:customStyle="1">
    <w:name w:val="Nivel 5"/>
    <w:basedOn w:val="Nivel4"/>
    <w:autoRedefine/>
    <w:qFormat/>
    <w:rsid w:val="005a29bf"/>
    <w:pPr>
      <w:ind w:left="851"/>
    </w:pPr>
    <w:rPr/>
  </w:style>
  <w:style w:type="paragraph" w:styleId="Textbody" w:customStyle="1">
    <w:name w:val="textbody"/>
    <w:basedOn w:val="Normal"/>
    <w:qFormat/>
    <w:rsid w:val="00d30a43"/>
    <w:pPr>
      <w:spacing w:beforeAutospacing="1" w:afterAutospacing="1"/>
    </w:pPr>
    <w:rPr>
      <w:rFonts w:ascii="Times New Roman" w:hAnsi="Times New Roman" w:eastAsia="Times New Roman" w:cs="Times New Roman"/>
    </w:rPr>
  </w:style>
  <w:style w:type="paragraph" w:styleId="Em0020ementa" w:customStyle="1">
    <w:name w:val="em_0020ementa"/>
    <w:basedOn w:val="Normal"/>
    <w:qFormat/>
    <w:rsid w:val="00d30a43"/>
    <w:pPr>
      <w:ind w:left="4160"/>
      <w:jc w:val="both"/>
    </w:pPr>
    <w:rPr>
      <w:rFonts w:ascii="Times New Roman" w:hAnsi="Times New Roman" w:eastAsia="Times New Roman" w:cs="Times New Roman"/>
      <w:sz w:val="28"/>
      <w:szCs w:val="28"/>
    </w:rPr>
  </w:style>
  <w:style w:type="paragraph" w:styleId="Revision">
    <w:name w:val="Revision"/>
    <w:uiPriority w:val="99"/>
    <w:semiHidden/>
    <w:qFormat/>
    <w:rsid w:val="00d30a43"/>
    <w:pPr>
      <w:widowControl/>
      <w:suppressAutoHyphens w:val="true"/>
      <w:bidi w:val="0"/>
      <w:spacing w:before="0" w:after="0"/>
      <w:jc w:val="left"/>
    </w:pPr>
    <w:rPr>
      <w:rFonts w:ascii="Ecofont_Spranq_eco_Sans" w:hAnsi="Ecofont_Spranq_eco_Sans" w:eastAsia="Times New Roman" w:cs="Tahoma"/>
      <w:color w:val="auto"/>
      <w:kern w:val="0"/>
      <w:sz w:val="24"/>
      <w:szCs w:val="24"/>
      <w:lang w:val="pt-BR" w:eastAsia="pt-BR" w:bidi="ar-SA"/>
    </w:rPr>
  </w:style>
  <w:style w:type="paragraph" w:styleId="Texto1" w:customStyle="1">
    <w:name w:val="texto1"/>
    <w:basedOn w:val="Normal"/>
    <w:qFormat/>
    <w:rsid w:val="00d30a43"/>
    <w:pPr>
      <w:spacing w:beforeAutospacing="1" w:afterAutospacing="1"/>
    </w:pPr>
    <w:rPr>
      <w:rFonts w:ascii="Times New Roman" w:hAnsi="Times New Roman" w:eastAsia="Times New Roman" w:cs="Times New Roman"/>
    </w:rPr>
  </w:style>
  <w:style w:type="paragraph" w:styleId="GradeColorida-nfase11" w:customStyle="1">
    <w:name w:val="Grade Colorida - Ênfase 11"/>
    <w:basedOn w:val="Normal"/>
    <w:next w:val="Normal"/>
    <w:link w:val="GradeColorida-nfase1Char"/>
    <w:uiPriority w:val="29"/>
    <w:qFormat/>
    <w:rsid w:val="00d30a43"/>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ascii="Arial" w:hAnsi="Arial" w:eastAsia="Calibri" w:cs="Times New Roman"/>
      <w:i/>
      <w:iCs/>
      <w:color w:val="000000"/>
      <w:sz w:val="20"/>
      <w:lang w:eastAsia="en-US"/>
    </w:rPr>
  </w:style>
  <w:style w:type="paragraph" w:styleId="Xwestern" w:customStyle="1">
    <w:name w:val="x_western"/>
    <w:basedOn w:val="Normal"/>
    <w:qFormat/>
    <w:rsid w:val="00d30a43"/>
    <w:pPr>
      <w:spacing w:beforeAutospacing="1" w:afterAutospacing="1"/>
    </w:pPr>
    <w:rPr>
      <w:rFonts w:ascii="Times New Roman" w:hAnsi="Times New Roman" w:eastAsia="Times New Roman" w:cs="Times New Roman"/>
    </w:rPr>
  </w:style>
  <w:style w:type="paragraph" w:styleId="TCU-Ac-item9-0" w:customStyle="1">
    <w:name w:val="TCU - Ac - item 9 - §§_0"/>
    <w:basedOn w:val="Normal"/>
    <w:qFormat/>
    <w:rsid w:val="00d30a43"/>
    <w:pPr>
      <w:ind w:firstLine="1134"/>
      <w:jc w:val="both"/>
    </w:pPr>
    <w:rPr>
      <w:rFonts w:ascii="Times New Roman" w:hAnsi="Times New Roman" w:eastAsia="Times New Roman" w:cs="Times New Roman"/>
      <w:szCs w:val="22"/>
      <w:lang w:eastAsia="en-US"/>
    </w:rPr>
  </w:style>
  <w:style w:type="paragraph" w:styleId="Normal1" w:customStyle="1">
    <w:name w:val="Normal_1"/>
    <w:qFormat/>
    <w:rsid w:val="00d30a43"/>
    <w:pPr>
      <w:widowControl/>
      <w:suppressAutoHyphens w:val="true"/>
      <w:bidi w:val="0"/>
      <w:spacing w:before="0" w:after="0"/>
      <w:jc w:val="left"/>
    </w:pPr>
    <w:rPr>
      <w:rFonts w:ascii="Times New Roman" w:hAnsi="Times New Roman" w:eastAsia="Times New Roman" w:cs="Times New Roman"/>
      <w:color w:val="auto"/>
      <w:kern w:val="0"/>
      <w:sz w:val="24"/>
      <w:szCs w:val="22"/>
      <w:lang w:val="pt-BR" w:eastAsia="en-US" w:bidi="ar-SA"/>
    </w:rPr>
  </w:style>
  <w:style w:type="paragraph" w:styleId="Tcu-ac-item9-1linha" w:customStyle="1">
    <w:name w:val="tcu_-__ac_-_item_9_-_1ª_linha"/>
    <w:basedOn w:val="Normal"/>
    <w:qFormat/>
    <w:rsid w:val="00d30a43"/>
    <w:pPr>
      <w:spacing w:beforeAutospacing="1" w:afterAutospacing="1"/>
    </w:pPr>
    <w:rPr>
      <w:rFonts w:ascii="Times New Roman" w:hAnsi="Times New Roman" w:eastAsia="Times New Roman" w:cs="Times New Roman"/>
    </w:rPr>
  </w:style>
  <w:style w:type="paragraph" w:styleId="Textojustificadorecuoprimeiralinha" w:customStyle="1">
    <w:name w:val="texto_justificado_recuo_primeira_linha"/>
    <w:basedOn w:val="Normal"/>
    <w:qFormat/>
    <w:rsid w:val="00d30a43"/>
    <w:pPr>
      <w:spacing w:beforeAutospacing="1" w:afterAutospacing="1"/>
    </w:pPr>
    <w:rPr>
      <w:rFonts w:ascii="Times New Roman" w:hAnsi="Times New Roman" w:eastAsia="Times New Roman" w:cs="Times New Roman"/>
    </w:rPr>
  </w:style>
  <w:style w:type="paragraph" w:styleId="Textojustificado" w:customStyle="1">
    <w:name w:val="texto_justificado"/>
    <w:basedOn w:val="Normal"/>
    <w:qFormat/>
    <w:rsid w:val="00d30a43"/>
    <w:pPr>
      <w:spacing w:beforeAutospacing="1" w:afterAutospacing="1"/>
    </w:pPr>
    <w:rPr>
      <w:rFonts w:ascii="Times New Roman" w:hAnsi="Times New Roman" w:eastAsia="Times New Roman" w:cs="Times New Roman"/>
    </w:rPr>
  </w:style>
  <w:style w:type="paragraph" w:styleId="Nvel2Opcional" w:customStyle="1">
    <w:name w:val="Nível 2 Opcional"/>
    <w:basedOn w:val="Nivel2"/>
    <w:link w:val="Nvel2OpcionalChar"/>
    <w:qFormat/>
    <w:rsid w:val="00a831d9"/>
    <w:pPr>
      <w:numPr>
        <w:ilvl w:val="0"/>
        <w:numId w:val="0"/>
      </w:numPr>
      <w:ind w:hanging="432" w:left="432"/>
    </w:pPr>
    <w:rPr>
      <w:rFonts w:eastAsia="Times New Roman"/>
      <w:i/>
      <w:color w:val="FF0000"/>
    </w:rPr>
  </w:style>
  <w:style w:type="paragraph" w:styleId="Nvel3Opcional" w:customStyle="1">
    <w:name w:val="Nível 3 Opcional"/>
    <w:basedOn w:val="Nivel3-erro"/>
    <w:link w:val="Nvel3OpcionalChar"/>
    <w:qFormat/>
    <w:rsid w:val="00a831d9"/>
    <w:pPr>
      <w:tabs>
        <w:tab w:val="clear" w:pos="0"/>
      </w:tabs>
      <w:ind w:hanging="504" w:left="1072"/>
    </w:pPr>
    <w:rPr>
      <w:rFonts w:eastAsia="Times New Roman"/>
      <w:i/>
      <w:iCs/>
      <w:color w:val="FF0000"/>
    </w:rPr>
  </w:style>
  <w:style w:type="paragraph" w:styleId="SombreamentoMdio1-nfase31" w:customStyle="1">
    <w:name w:val="Sombreamento Médio 1 - Ênfase 31"/>
    <w:basedOn w:val="Normal"/>
    <w:next w:val="Normal"/>
    <w:qFormat/>
    <w:rsid w:val="00cb3192"/>
    <w:pPr>
      <w:pBdr>
        <w:top w:val="single" w:sz="4" w:space="1" w:color="000080"/>
        <w:left w:val="single" w:sz="4" w:space="4" w:color="000080"/>
        <w:bottom w:val="single" w:sz="4" w:space="1" w:color="000080"/>
        <w:right w:val="single" w:sz="4" w:space="4" w:color="000080"/>
      </w:pBdr>
      <w:shd w:val="clear" w:color="auto" w:fill="FFFFCC"/>
      <w:spacing w:before="120" w:after="0"/>
      <w:jc w:val="both"/>
    </w:pPr>
    <w:rPr>
      <w:rFonts w:eastAsia="Calibri"/>
      <w:i/>
      <w:iCs/>
      <w:color w:val="000000"/>
      <w:sz w:val="20"/>
      <w:lang w:eastAsia="zh-CN"/>
    </w:rPr>
  </w:style>
  <w:style w:type="paragraph" w:styleId="Corpo" w:customStyle="1">
    <w:name w:val="corpo"/>
    <w:basedOn w:val="Normal"/>
    <w:qFormat/>
    <w:rsid w:val="00cb3192"/>
    <w:pPr>
      <w:spacing w:beforeAutospacing="1" w:afterAutospacing="1"/>
    </w:pPr>
    <w:rPr>
      <w:rFonts w:ascii="Times New Roman" w:hAnsi="Times New Roman" w:eastAsia="Times New Roman" w:cs="Times New Roman"/>
    </w:rPr>
  </w:style>
  <w:style w:type="paragraph" w:styleId="Itemnivel2" w:customStyle="1">
    <w:name w:val="item_nivel2"/>
    <w:basedOn w:val="Normal"/>
    <w:qFormat/>
    <w:rsid w:val="00cb3192"/>
    <w:pPr>
      <w:spacing w:beforeAutospacing="1" w:afterAutospacing="1"/>
    </w:pPr>
    <w:rPr>
      <w:rFonts w:ascii="Times New Roman" w:hAnsi="Times New Roman" w:eastAsia="Times New Roman" w:cs="Times New Roman"/>
    </w:rPr>
  </w:style>
  <w:style w:type="paragraph" w:styleId="Itemnivel1" w:customStyle="1">
    <w:name w:val="item_nivel1"/>
    <w:basedOn w:val="Normal"/>
    <w:qFormat/>
    <w:rsid w:val="00cb3192"/>
    <w:pPr>
      <w:spacing w:beforeAutospacing="1" w:afterAutospacing="1"/>
    </w:pPr>
    <w:rPr>
      <w:rFonts w:ascii="Times New Roman" w:hAnsi="Times New Roman" w:eastAsia="Times New Roman" w:cs="Times New Roman"/>
    </w:rPr>
  </w:style>
  <w:style w:type="paragraph" w:styleId="Itemalinealetra" w:customStyle="1">
    <w:name w:val="item_alinea_letra"/>
    <w:basedOn w:val="Normal"/>
    <w:qFormat/>
    <w:rsid w:val="00cb3192"/>
    <w:pPr>
      <w:spacing w:beforeAutospacing="1" w:afterAutospacing="1"/>
    </w:pPr>
    <w:rPr>
      <w:rFonts w:ascii="Times New Roman" w:hAnsi="Times New Roman" w:eastAsia="Times New Roman" w:cs="Times New Roman"/>
    </w:rPr>
  </w:style>
  <w:style w:type="paragraph" w:styleId="Standard" w:customStyle="1">
    <w:name w:val="Standard"/>
    <w:qFormat/>
    <w:rsid w:val="00cb3192"/>
    <w:pPr>
      <w:widowControl/>
      <w:suppressAutoHyphens w:val="true"/>
      <w:bidi w:val="0"/>
      <w:spacing w:before="0" w:after="0"/>
      <w:jc w:val="left"/>
    </w:pPr>
    <w:rPr>
      <w:rFonts w:ascii="Liberation Serif" w:hAnsi="Liberation Serif" w:eastAsia="NSimSun" w:cs="Lucida Sans"/>
      <w:color w:val="auto"/>
      <w:kern w:val="2"/>
      <w:sz w:val="24"/>
      <w:szCs w:val="24"/>
      <w:lang w:val="pt-BR" w:eastAsia="zh-CN" w:bidi="hi-IN"/>
    </w:rPr>
  </w:style>
  <w:style w:type="paragraph" w:styleId="Textbody1" w:customStyle="1">
    <w:name w:val="Text body"/>
    <w:basedOn w:val="Standard"/>
    <w:link w:val="CorpodetextoChar"/>
    <w:qFormat/>
    <w:rsid w:val="00cb3192"/>
    <w:pPr>
      <w:spacing w:lineRule="auto" w:line="276" w:before="0" w:after="140"/>
    </w:pPr>
    <w:rPr/>
  </w:style>
  <w:style w:type="paragraph" w:styleId="Ou" w:customStyle="1">
    <w:name w:val="ou"/>
    <w:basedOn w:val="ListParagraph"/>
    <w:link w:val="OuChar"/>
    <w:autoRedefine/>
    <w:qFormat/>
    <w:rsid w:val="00186d2d"/>
    <w:pPr>
      <w:spacing w:lineRule="auto" w:line="259" w:before="60" w:after="60"/>
      <w:ind w:left="0"/>
      <w:contextualSpacing w:val="false"/>
      <w:jc w:val="center"/>
    </w:pPr>
    <w:rPr>
      <w:rFonts w:ascii="Arial" w:hAnsi="Arial" w:eastAsia="Cambria" w:cs="Arial" w:eastAsiaTheme="minorHAnsi"/>
      <w:b/>
      <w:bCs/>
      <w:i/>
      <w:iCs/>
      <w:color w:val="FF0000"/>
      <w:sz w:val="20"/>
      <w:u w:val="single"/>
    </w:rPr>
  </w:style>
  <w:style w:type="paragraph" w:styleId="Dou-paragraph" w:customStyle="1">
    <w:name w:val="dou-paragraph"/>
    <w:basedOn w:val="Normal"/>
    <w:qFormat/>
    <w:rsid w:val="00cb3192"/>
    <w:pPr>
      <w:spacing w:beforeAutospacing="1" w:afterAutospacing="1"/>
    </w:pPr>
    <w:rPr>
      <w:rFonts w:ascii="Times New Roman" w:hAnsi="Times New Roman" w:eastAsia="Times New Roman" w:cs="Times New Roman"/>
    </w:rPr>
  </w:style>
  <w:style w:type="paragraph" w:styleId="Nvel2-Red" w:customStyle="1">
    <w:name w:val="Nível 2 -Red"/>
    <w:basedOn w:val="Nivel2"/>
    <w:link w:val="Nvel2-RedChar"/>
    <w:autoRedefine/>
    <w:qFormat/>
    <w:rsid w:val="00622d7c"/>
    <w:pPr/>
    <w:rPr/>
  </w:style>
  <w:style w:type="paragraph" w:styleId="Nvel3-R" w:customStyle="1">
    <w:name w:val="Nível 3-R"/>
    <w:basedOn w:val="Nivel3-erro"/>
    <w:link w:val="Nvel3-RChar"/>
    <w:autoRedefine/>
    <w:qFormat/>
    <w:rsid w:val="0050562b"/>
    <w:pPr/>
    <w:rPr>
      <w:rFonts w:cs="Arial"/>
    </w:rPr>
  </w:style>
  <w:style w:type="paragraph" w:styleId="Nvel4-R" w:customStyle="1">
    <w:name w:val="Nível 4-R"/>
    <w:basedOn w:val="Nivel4"/>
    <w:link w:val="Nvel4-RChar"/>
    <w:autoRedefine/>
    <w:qFormat/>
    <w:rsid w:val="00622d7c"/>
    <w:pPr/>
    <w:rPr>
      <w:color w:val="FF0000"/>
    </w:rPr>
  </w:style>
  <w:style w:type="paragraph" w:styleId="Nvel1-SemNum" w:customStyle="1">
    <w:name w:val="Nível 1-Sem Num"/>
    <w:basedOn w:val="Nivel01"/>
    <w:link w:val="Nvel1-SemNumChar"/>
    <w:autoRedefine/>
    <w:qFormat/>
    <w:rsid w:val="00622d7c"/>
    <w:pPr>
      <w:numPr>
        <w:ilvl w:val="0"/>
        <w:numId w:val="0"/>
      </w:numPr>
      <w:ind w:hanging="0" w:left="363"/>
      <w:outlineLvl w:val="1"/>
    </w:pPr>
    <w:rPr/>
  </w:style>
  <w:style w:type="paragraph" w:styleId="Citao2" w:customStyle="1">
    <w:name w:val="citação 2"/>
    <w:basedOn w:val="Quote"/>
    <w:link w:val="Citao2Char"/>
    <w:qFormat/>
    <w:rsid w:val="00dc41dd"/>
    <w:pPr>
      <w:overflowPunct w:val="false"/>
    </w:pPr>
    <w:rPr>
      <w:szCs w:val="20"/>
    </w:rPr>
  </w:style>
  <w:style w:type="paragraph" w:styleId="Prembulo" w:customStyle="1">
    <w:name w:val="Preâmbulo"/>
    <w:basedOn w:val="Normal"/>
    <w:link w:val="PrembuloChar"/>
    <w:qFormat/>
    <w:rsid w:val="00bb19e4"/>
    <w:pPr>
      <w:spacing w:lineRule="auto" w:line="360" w:before="480" w:after="120"/>
      <w:ind w:left="4253" w:right="-17"/>
      <w:jc w:val="both"/>
    </w:pPr>
    <w:rPr>
      <w:rFonts w:ascii="Arial" w:hAnsi="Arial" w:eastAsia="Arial" w:cs="Arial"/>
      <w:bCs/>
      <w:sz w:val="20"/>
      <w:szCs w:val="20"/>
    </w:rPr>
  </w:style>
  <w:style w:type="paragraph" w:styleId="Nvel1-SemNumerao" w:customStyle="1">
    <w:name w:val="Nível 1-Sem Numeração"/>
    <w:basedOn w:val="Nvel1-SemNum"/>
    <w:link w:val="Nvel1-SemNumeraoChar"/>
    <w:autoRedefine/>
    <w:qFormat/>
    <w:rsid w:val="00186d2d"/>
    <w:pPr/>
    <w:rPr/>
  </w:style>
  <w:style w:type="paragraph" w:styleId="Nivel3" w:customStyle="1">
    <w:name w:val="Nivel 3"/>
    <w:basedOn w:val="Normal"/>
    <w:link w:val="Nivel3Char"/>
    <w:qFormat/>
    <w:rsid w:val="007d5d56"/>
    <w:pPr>
      <w:tabs>
        <w:tab w:val="clear" w:pos="708"/>
        <w:tab w:val="left" w:pos="0" w:leader="none"/>
      </w:tabs>
      <w:ind w:hanging="504" w:left="1638"/>
    </w:pPr>
    <w:rPr/>
  </w:style>
  <w:style w:type="paragraph" w:styleId="Alteraes" w:customStyle="1">
    <w:name w:val="Alterações"/>
    <w:basedOn w:val="Nvel2-Red"/>
    <w:link w:val="AlteraesChar"/>
    <w:qFormat/>
    <w:rsid w:val="00af5de1"/>
    <w:pPr/>
    <w:rPr>
      <w:color w:val="0000FF"/>
    </w:rPr>
  </w:style>
  <w:style w:type="paragraph" w:styleId="Contedodatabela" w:customStyle="1">
    <w:name w:val="Conteúdo da tabela"/>
    <w:basedOn w:val="Normal"/>
    <w:qFormat/>
    <w:pPr>
      <w:suppressLineNumbers/>
    </w:pPr>
    <w:rPr/>
  </w:style>
  <w:style w:type="paragraph" w:styleId="FootnoteText">
    <w:name w:val="Footnote Text"/>
    <w:basedOn w:val="Normal"/>
    <w:pPr>
      <w:suppressLineNumbers/>
      <w:ind w:hanging="340" w:left="340"/>
    </w:pPr>
    <w:rPr>
      <w:sz w:val="20"/>
      <w:szCs w:val="20"/>
    </w:rPr>
  </w:style>
  <w:style w:type="paragraph" w:styleId="Ttulodetabela" w:customStyle="1">
    <w:name w:val="Título de tabela"/>
    <w:basedOn w:val="Contedodatabela"/>
    <w:qFormat/>
    <w:pPr>
      <w:jc w:val="center"/>
    </w:pPr>
    <w:rPr>
      <w:b/>
      <w:bCs/>
    </w:rPr>
  </w:style>
  <w:style w:type="numbering" w:styleId="NoList" w:default="1">
    <w:name w:val="No List"/>
    <w:uiPriority w:val="99"/>
    <w:semiHidden/>
    <w:unhideWhenUsed/>
    <w:qFormat/>
  </w:style>
  <w:style w:type="numbering" w:styleId="Estilo1" w:customStyle="1">
    <w:name w:val="Estilo1"/>
    <w:uiPriority w:val="99"/>
    <w:qFormat/>
    <w:rsid w:val="008c6874"/>
  </w:style>
  <w:style w:type="numbering" w:styleId="Estilo2" w:customStyle="1">
    <w:name w:val="Estilo2"/>
    <w:uiPriority w:val="99"/>
    <w:qFormat/>
    <w:rsid w:val="00a72b79"/>
  </w:style>
  <w:style w:type="numbering" w:styleId="Estilo3" w:customStyle="1">
    <w:name w:val="Estilo3"/>
    <w:uiPriority w:val="99"/>
    <w:qFormat/>
    <w:rsid w:val="00a72b79"/>
  </w:style>
  <w:style w:type="numbering" w:styleId="Estilo4" w:customStyle="1">
    <w:name w:val="Estilo4"/>
    <w:uiPriority w:val="99"/>
    <w:qFormat/>
    <w:rsid w:val="0054016d"/>
  </w:style>
  <w:style w:type="numbering" w:styleId="Estilo5" w:customStyle="1">
    <w:name w:val="Estilo5"/>
    <w:uiPriority w:val="99"/>
    <w:qFormat/>
    <w:rsid w:val="0054016d"/>
  </w:style>
  <w:style w:type="numbering" w:styleId="Estilo6" w:customStyle="1">
    <w:name w:val="Estilo6"/>
    <w:uiPriority w:val="99"/>
    <w:qFormat/>
    <w:rsid w:val="0054016d"/>
  </w:style>
  <w:style w:type="table" w:default="1" w:styleId="Tabelanormal">
    <w:name w:val="Normal Table"/>
    <w:uiPriority w:val="99"/>
    <w:semiHidden/>
    <w:unhideWhenUsed/>
    <w:tblPr>
      <w:tblCellMar>
        <w:top w:w="0" w:type="dxa"/>
        <w:left w:w="108" w:type="dxa"/>
        <w:bottom w:w="0" w:type="dxa"/>
        <w:right w:w="108" w:type="dxa"/>
      </w:tblCellMar>
    </w:tblPr>
  </w:style>
  <w:style w:type="table" w:styleId="Tabelacomgrade">
    <w:name w:val="Table Grid"/>
    <w:basedOn w:val="Tabelanormal"/>
    <w:uiPriority w:val="39"/>
    <w:rsid w:val="00db542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salario.com.br/" TargetMode="External"/><Relationship Id="rId3" Type="http://schemas.openxmlformats.org/officeDocument/2006/relationships/hyperlink" Target="http://www.salario.com.br/" TargetMode="External"/><Relationship Id="rId4" Type="http://schemas.openxmlformats.org/officeDocument/2006/relationships/hyperlink" Target="https://www.gov.br/compras/pt-br/acesso-a-informacao/legislacao/instrucoes-normativas/instrucao-normativa-seges-me-no-77-de-4-de-novembro-de-2022" TargetMode="External"/><Relationship Id="rId5" Type="http://schemas.openxmlformats.org/officeDocument/2006/relationships/hyperlink" Target="http://www.planalto.gov.br/ccivil_03/Leis/LCP/Lcp123.htm" TargetMode="External"/><Relationship Id="rId6" Type="http://schemas.openxmlformats.org/officeDocument/2006/relationships/hyperlink" Target="https://www.gov.br/compras/pt-br/acesso-a-informacao/legislacao/instrucoes-normativas/instrucao-normativa-no-53-de-8-de-julho-de-2020" TargetMode="External"/><Relationship Id="rId7" Type="http://schemas.openxmlformats.org/officeDocument/2006/relationships/hyperlink" Target="http://www.planalto.gov.br/ccivil_03/AGU/Pareceres/2019-2022/PRC-JL-01-2020.htm" TargetMode="External"/><Relationship Id="rId8" Type="http://schemas.openxmlformats.org/officeDocument/2006/relationships/hyperlink" Target="https://www.gov.br/economia/pt-br/assuntos/drei/legislacao/arquivos/legislacoes-federais/indrei772020.pdf" TargetMode="External"/><Relationship Id="rId9" Type="http://schemas.openxmlformats.org/officeDocument/2006/relationships/hyperlink" Target="http://normas.receita.fazenda.gov.br/sijut2consulta/link.action?visao=anotado&amp;idAto=56753" TargetMode="External"/><Relationship Id="rId10" Type="http://schemas.openxmlformats.org/officeDocument/2006/relationships/hyperlink" Target="https://www.planalto.gov.br/ccivil_03/decreto-lei/del5452.htm" TargetMode="External"/><Relationship Id="rId11" Type="http://schemas.openxmlformats.org/officeDocument/2006/relationships/hyperlink" Target="http://www.planalto.gov.br/ccivil_03/Leis/LCP/Lcp123.htm" TargetMode="External"/><Relationship Id="rId12" Type="http://schemas.openxmlformats.org/officeDocument/2006/relationships/hyperlink" Target="https://www.gov.br/compras/pt-br/acesso-a-informacao/legislacao/instrucoes-normativas/instrucao-normativa-seges-me-no-116-de-21-de-dezembro-de-2021" TargetMode="External"/><Relationship Id="rId13" Type="http://schemas.openxmlformats.org/officeDocument/2006/relationships/image" Target="media/image1.png"/><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otnotes" Target="footnotes.xml"/><Relationship Id="rId17" Type="http://schemas.openxmlformats.org/officeDocument/2006/relationships/numbering" Target="numbering.xml"/><Relationship Id="rId18" Type="http://schemas.openxmlformats.org/officeDocument/2006/relationships/fontTable" Target="fontTable.xml"/><Relationship Id="rId19" Type="http://schemas.openxmlformats.org/officeDocument/2006/relationships/settings" Target="settings.xml"/><Relationship Id="rId20" Type="http://schemas.openxmlformats.org/officeDocument/2006/relationships/theme" Target="theme/theme1.xml"/><Relationship Id="rId21" Type="http://schemas.openxmlformats.org/officeDocument/2006/relationships/customXml" Target="../customXml/item1.xml"/><Relationship Id="rId22" Type="http://schemas.openxmlformats.org/officeDocument/2006/relationships/customXml" Target="../customXml/item2.xml"/><Relationship Id="rId23" Type="http://schemas.openxmlformats.org/officeDocument/2006/relationships/customXml" Target="../customXml/item3.xml"/><Relationship Id="rId24" Type="http://schemas.openxmlformats.org/officeDocument/2006/relationships/customXml" Target="../customXml/item4.xml"/>
</Relationships>
</file>

<file path=word/_rels/footnotes.xml.rels><?xml version="1.0" encoding="UTF-8"?>
<Relationships xmlns="http://schemas.openxmlformats.org/package/2006/relationships"><Relationship Id="rId1" Type="http://schemas.openxmlformats.org/officeDocument/2006/relationships/hyperlink" Target="https://www.gov.br/compras/pt-br/acesso-a-informacao/perguntas-frequentes/sicaf-normativo" TargetMode="Externa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570ABEA7A2A1949B2F8190BE8038081" ma:contentTypeVersion="18" ma:contentTypeDescription="Crie um novo documento." ma:contentTypeScope="" ma:versionID="81c454fe60425f4da997a13afca7736c">
  <xsd:schema xmlns:xsd="http://www.w3.org/2001/XMLSchema" xmlns:xs="http://www.w3.org/2001/XMLSchema" xmlns:p="http://schemas.microsoft.com/office/2006/metadata/properties" xmlns:ns2="4dd17150-3e7d-454f-81dd-1ae6b9361446" xmlns:ns3="31915563-1e63-410d-974b-28645d502fc9" xmlns:ns4="1c343fe7-d293-48f8-95a0-508e3568d6db" targetNamespace="http://schemas.microsoft.com/office/2006/metadata/properties" ma:root="true" ma:fieldsID="c80c8c407f800aa04e7327ed4aa4512c" ns2:_="" ns3:_="" ns4:_="">
    <xsd:import namespace="4dd17150-3e7d-454f-81dd-1ae6b9361446"/>
    <xsd:import namespace="31915563-1e63-410d-974b-28645d502fc9"/>
    <xsd:import namespace="1c343fe7-d293-48f8-95a0-508e3568d6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d17150-3e7d-454f-81dd-1ae6b93614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bbb0a7e8-13cc-4f9e-86a5-04ec5dc485d3"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915563-1e63-410d-974b-28645d502fc9"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343fe7-d293-48f8-95a0-508e3568d6db"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d3cb0c1-94e0-4047-bd8f-10d12f1fd94f}" ma:internalName="TaxCatchAll" ma:showField="CatchAllData" ma:web="31915563-1e63-410d-974b-28645d502f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dd17150-3e7d-454f-81dd-1ae6b9361446">
      <Terms xmlns="http://schemas.microsoft.com/office/infopath/2007/PartnerControls"/>
    </lcf76f155ced4ddcb4097134ff3c332f>
    <TaxCatchAll xmlns="1c343fe7-d293-48f8-95a0-508e3568d6d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54B6B9-3C26-4ED9-A0AC-A3F48125507E}"/>
</file>

<file path=customXml/itemProps2.xml><?xml version="1.0" encoding="utf-8"?>
<ds:datastoreItem xmlns:ds="http://schemas.openxmlformats.org/officeDocument/2006/customXml" ds:itemID="{4684355A-8874-4E8E-935D-0D726168C951}">
  <ds:schemaRefs>
    <ds:schemaRef ds:uri="http://schemas.microsoft.com/office/2006/metadata/properties"/>
    <ds:schemaRef ds:uri="http://schemas.microsoft.com/office/infopath/2007/PartnerControls"/>
    <ds:schemaRef ds:uri="31915563-1e63-410d-974b-28645d502fc9"/>
    <ds:schemaRef ds:uri="4dd17150-3e7d-454f-81dd-1ae6b9361446"/>
  </ds:schemaRefs>
</ds:datastoreItem>
</file>

<file path=customXml/itemProps3.xml><?xml version="1.0" encoding="utf-8"?>
<ds:datastoreItem xmlns:ds="http://schemas.openxmlformats.org/officeDocument/2006/customXml" ds:itemID="{905CB70F-59E6-4DBC-AA17-453AD01A6B00}">
  <ds:schemaRefs>
    <ds:schemaRef ds:uri="http://schemas.openxmlformats.org/officeDocument/2006/bibliography"/>
  </ds:schemaRefs>
</ds:datastoreItem>
</file>

<file path=customXml/itemProps4.xml><?xml version="1.0" encoding="utf-8"?>
<ds:datastoreItem xmlns:ds="http://schemas.openxmlformats.org/officeDocument/2006/customXml" ds:itemID="{7422CB57-4CA9-49AA-8A4D-6CBCA718FD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635</TotalTime>
  <Application>LibreOffice/7.6.5.2$Windows_X86_64 LibreOffice_project/38d5f62f85355c192ef5f1dd47c5c0c0c6d6598b</Application>
  <AppVersion>15.0000</AppVersion>
  <Pages>27</Pages>
  <Words>10497</Words>
  <Characters>59689</Characters>
  <CharactersWithSpaces>69055</CharactersWithSpaces>
  <Paragraphs>913</Paragraphs>
  <Company>Receita Federal do Brasil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2023-12-21T22:19:00Z</dcterms:created>
  <dc:creator/>
  <dc:description/>
  <dc:language>pt-BR</dc:language>
  <cp:lastModifiedBy/>
  <cp:lastPrinted>2024-08-14T17:36:33Z</cp:lastPrinted>
  <dcterms:modified xsi:type="dcterms:W3CDTF">2024-08-30T11:07:56Z</dcterms:modified>
  <cp:revision>61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0x010100B570ABEA7A2A1949B2F8190BE8038081</vt:lpwstr>
  </property>
  <property fmtid="{D5CDD505-2E9C-101B-9397-08002B2CF9AE}" pid="3" name="MediaServiceImageTags">
    <vt:lpwstr/>
  </property>
</Properties>
</file>